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9E56A" w14:textId="31FB17C2" w:rsidR="002712D5" w:rsidRPr="00810E28" w:rsidRDefault="002712D5" w:rsidP="002712D5">
      <w:pPr>
        <w:tabs>
          <w:tab w:val="left" w:pos="993"/>
        </w:tabs>
        <w:spacing w:after="0" w:line="240" w:lineRule="auto"/>
        <w:ind w:firstLine="567"/>
        <w:jc w:val="center"/>
        <w:rPr>
          <w:rFonts w:ascii="Arial" w:eastAsia="Calibri" w:hAnsi="Arial" w:cs="Arial"/>
          <w:b/>
        </w:rPr>
      </w:pPr>
      <w:r w:rsidRPr="00810E28">
        <w:rPr>
          <w:rFonts w:ascii="Arial" w:eastAsia="Calibri" w:hAnsi="Arial" w:cs="Arial"/>
          <w:b/>
        </w:rPr>
        <w:t>PASLAUGŲ PIRKIMO–PARDAVIMO SUTARTIS</w:t>
      </w:r>
    </w:p>
    <w:p w14:paraId="2BC316A2" w14:textId="77777777" w:rsidR="002712D5" w:rsidRPr="00810E28" w:rsidRDefault="002712D5" w:rsidP="002712D5">
      <w:pPr>
        <w:tabs>
          <w:tab w:val="left" w:pos="993"/>
        </w:tabs>
        <w:spacing w:after="0" w:line="240" w:lineRule="auto"/>
        <w:ind w:firstLine="567"/>
        <w:jc w:val="center"/>
        <w:rPr>
          <w:rFonts w:ascii="Arial" w:eastAsia="Calibri" w:hAnsi="Arial" w:cs="Arial"/>
          <w:b/>
        </w:rPr>
      </w:pPr>
      <w:r w:rsidRPr="00810E28">
        <w:rPr>
          <w:rFonts w:ascii="Arial" w:eastAsia="Calibri" w:hAnsi="Arial" w:cs="Arial"/>
          <w:b/>
        </w:rPr>
        <w:t xml:space="preserve"> </w:t>
      </w:r>
    </w:p>
    <w:p w14:paraId="764819E4" w14:textId="77777777" w:rsidR="002712D5" w:rsidRPr="00810E28" w:rsidRDefault="002712D5" w:rsidP="002712D5">
      <w:pPr>
        <w:keepNext/>
        <w:tabs>
          <w:tab w:val="left" w:pos="993"/>
        </w:tabs>
        <w:spacing w:after="0" w:line="240" w:lineRule="auto"/>
        <w:ind w:right="-82" w:firstLine="567"/>
        <w:jc w:val="center"/>
        <w:outlineLvl w:val="1"/>
        <w:rPr>
          <w:rFonts w:ascii="Arial" w:eastAsia="Times New Roman" w:hAnsi="Arial" w:cs="Arial"/>
          <w:b/>
          <w:bCs/>
        </w:rPr>
      </w:pPr>
      <w:r w:rsidRPr="00810E28">
        <w:rPr>
          <w:rFonts w:ascii="Arial" w:eastAsia="Times New Roman" w:hAnsi="Arial" w:cs="Arial"/>
          <w:b/>
          <w:bCs/>
        </w:rPr>
        <w:t>SPECIALIOSIOS SĄLYGOS</w:t>
      </w:r>
    </w:p>
    <w:p w14:paraId="47164640" w14:textId="77777777" w:rsidR="002712D5" w:rsidRPr="00810E28" w:rsidRDefault="002712D5" w:rsidP="002712D5">
      <w:pPr>
        <w:tabs>
          <w:tab w:val="left" w:pos="993"/>
        </w:tabs>
        <w:spacing w:after="0" w:line="240" w:lineRule="auto"/>
        <w:ind w:firstLine="567"/>
        <w:jc w:val="center"/>
        <w:rPr>
          <w:rFonts w:ascii="Arial" w:eastAsia="Calibri" w:hAnsi="Arial" w:cs="Arial"/>
        </w:rPr>
      </w:pPr>
    </w:p>
    <w:p w14:paraId="3C91D9FF" w14:textId="51401BE9" w:rsidR="002712D5" w:rsidRPr="00810E28" w:rsidRDefault="002712D5" w:rsidP="002712D5">
      <w:pPr>
        <w:tabs>
          <w:tab w:val="left" w:pos="993"/>
        </w:tabs>
        <w:spacing w:after="0" w:line="240" w:lineRule="auto"/>
        <w:ind w:firstLine="567"/>
        <w:jc w:val="center"/>
        <w:rPr>
          <w:rFonts w:ascii="Arial" w:eastAsia="Calibri" w:hAnsi="Arial" w:cs="Arial"/>
        </w:rPr>
      </w:pPr>
      <w:r w:rsidRPr="00810E28">
        <w:rPr>
          <w:rFonts w:ascii="Arial" w:eastAsia="Calibri" w:hAnsi="Arial" w:cs="Arial"/>
        </w:rPr>
        <w:t>20</w:t>
      </w:r>
      <w:r w:rsidR="000F0DFD">
        <w:rPr>
          <w:rFonts w:ascii="Arial" w:eastAsia="Calibri" w:hAnsi="Arial" w:cs="Arial"/>
        </w:rPr>
        <w:t>25</w:t>
      </w:r>
      <w:r w:rsidRPr="00810E28">
        <w:rPr>
          <w:rFonts w:ascii="Arial" w:eastAsia="Calibri" w:hAnsi="Arial" w:cs="Arial"/>
        </w:rPr>
        <w:t xml:space="preserve">     m.                                  d.   Nr. </w:t>
      </w:r>
    </w:p>
    <w:p w14:paraId="4264CFD2" w14:textId="77777777" w:rsidR="002712D5" w:rsidRPr="00810E28" w:rsidRDefault="002712D5" w:rsidP="002712D5">
      <w:pPr>
        <w:tabs>
          <w:tab w:val="left" w:pos="993"/>
        </w:tabs>
        <w:spacing w:after="0" w:line="240" w:lineRule="auto"/>
        <w:ind w:firstLine="567"/>
        <w:jc w:val="center"/>
        <w:rPr>
          <w:rFonts w:ascii="Arial" w:eastAsia="Calibri" w:hAnsi="Arial" w:cs="Arial"/>
        </w:rPr>
      </w:pPr>
      <w:r w:rsidRPr="00810E28">
        <w:rPr>
          <w:rFonts w:ascii="Arial" w:eastAsia="Calibri" w:hAnsi="Arial" w:cs="Arial"/>
        </w:rPr>
        <w:t>Vilnius</w:t>
      </w:r>
    </w:p>
    <w:p w14:paraId="3085905E" w14:textId="77777777" w:rsidR="002712D5" w:rsidRPr="00810E28" w:rsidRDefault="002712D5" w:rsidP="002712D5">
      <w:pPr>
        <w:tabs>
          <w:tab w:val="left" w:pos="993"/>
        </w:tabs>
        <w:spacing w:after="0" w:line="240" w:lineRule="auto"/>
        <w:ind w:firstLine="567"/>
        <w:jc w:val="center"/>
        <w:rPr>
          <w:rFonts w:ascii="Arial" w:eastAsia="Calibri" w:hAnsi="Arial" w:cs="Arial"/>
        </w:rPr>
      </w:pPr>
    </w:p>
    <w:p w14:paraId="0F004144" w14:textId="77777777" w:rsidR="002712D5" w:rsidRPr="00810E28" w:rsidRDefault="002712D5" w:rsidP="002712D5">
      <w:pPr>
        <w:tabs>
          <w:tab w:val="left" w:pos="993"/>
        </w:tabs>
        <w:spacing w:after="0" w:line="240" w:lineRule="auto"/>
        <w:ind w:firstLine="567"/>
        <w:rPr>
          <w:rFonts w:ascii="Arial" w:eastAsia="Calibri" w:hAnsi="Arial" w:cs="Arial"/>
          <w:lang w:eastAsia="lt-LT"/>
        </w:rPr>
      </w:pPr>
    </w:p>
    <w:p w14:paraId="17D47C63" w14:textId="77777777" w:rsidR="002712D5" w:rsidRPr="00810E28" w:rsidRDefault="002712D5" w:rsidP="002712D5">
      <w:pPr>
        <w:spacing w:after="0" w:line="240" w:lineRule="auto"/>
        <w:rPr>
          <w:rFonts w:ascii="Arial" w:hAnsi="Arial" w:cs="Arial"/>
        </w:rPr>
      </w:pPr>
      <w:permStart w:id="1259175649" w:edGrp="everyone"/>
      <w:r w:rsidRPr="00810E28">
        <w:rPr>
          <w:rFonts w:ascii="Arial" w:hAnsi="Arial" w:cs="Arial"/>
        </w:rPr>
        <w:t>Sutarties šalys:</w:t>
      </w:r>
    </w:p>
    <w:p w14:paraId="4DB49BA9" w14:textId="2BBCEDF1" w:rsidR="002712D5" w:rsidRPr="00810E28" w:rsidRDefault="002712D5" w:rsidP="002712D5">
      <w:pPr>
        <w:spacing w:after="0" w:line="240" w:lineRule="auto"/>
        <w:jc w:val="center"/>
        <w:rPr>
          <w:rFonts w:ascii="Arial" w:hAnsi="Arial" w:cs="Arial"/>
          <w:b/>
          <w:caps/>
        </w:rPr>
      </w:pPr>
      <w:r w:rsidRPr="00810E28">
        <w:rPr>
          <w:rFonts w:ascii="Arial" w:hAnsi="Arial" w:cs="Arial"/>
          <w:b/>
          <w:caps/>
        </w:rPr>
        <w:t>užsakovas</w:t>
      </w:r>
    </w:p>
    <w:p w14:paraId="24C476FE" w14:textId="77777777" w:rsidR="002712D5" w:rsidRPr="00810E28" w:rsidRDefault="002712D5" w:rsidP="002712D5">
      <w:pPr>
        <w:spacing w:after="0" w:line="240" w:lineRule="auto"/>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810E28"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810E28" w:rsidRDefault="002712D5" w:rsidP="003348E2">
            <w:pPr>
              <w:spacing w:after="0" w:line="240" w:lineRule="auto"/>
              <w:jc w:val="both"/>
              <w:rPr>
                <w:rFonts w:ascii="Arial" w:hAnsi="Arial" w:cs="Arial"/>
                <w:b/>
              </w:rPr>
            </w:pPr>
            <w:r w:rsidRPr="00810E28">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0EA41C4E" w:rsidR="002712D5" w:rsidRPr="00810E28" w:rsidRDefault="002712D5" w:rsidP="003348E2">
            <w:pPr>
              <w:spacing w:after="0" w:line="240" w:lineRule="auto"/>
              <w:rPr>
                <w:rFonts w:ascii="Arial" w:hAnsi="Arial" w:cs="Arial"/>
                <w:b/>
              </w:rPr>
            </w:pPr>
            <w:r w:rsidRPr="00810E28">
              <w:rPr>
                <w:rFonts w:ascii="Arial" w:hAnsi="Arial" w:cs="Arial"/>
              </w:rPr>
              <w:t xml:space="preserve">AB </w:t>
            </w:r>
            <w:r w:rsidR="009F58E5" w:rsidRPr="00810E28">
              <w:rPr>
                <w:rFonts w:ascii="Arial" w:hAnsi="Arial" w:cs="Arial"/>
              </w:rPr>
              <w:t>„Miesto gijos“</w:t>
            </w:r>
          </w:p>
        </w:tc>
      </w:tr>
      <w:tr w:rsidR="002712D5" w:rsidRPr="00810E28" w14:paraId="78003312"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810E28" w:rsidRDefault="002712D5" w:rsidP="003348E2">
            <w:pPr>
              <w:spacing w:after="0" w:line="240" w:lineRule="auto"/>
              <w:jc w:val="both"/>
              <w:rPr>
                <w:rFonts w:ascii="Arial" w:hAnsi="Arial" w:cs="Arial"/>
                <w:b/>
              </w:rPr>
            </w:pPr>
            <w:r w:rsidRPr="00810E28">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810E28" w:rsidRDefault="002712D5" w:rsidP="003348E2">
            <w:pPr>
              <w:spacing w:after="0" w:line="240" w:lineRule="auto"/>
              <w:rPr>
                <w:rFonts w:ascii="Arial" w:hAnsi="Arial" w:cs="Arial"/>
              </w:rPr>
            </w:pPr>
            <w:r w:rsidRPr="00810E28">
              <w:rPr>
                <w:rFonts w:ascii="Arial" w:hAnsi="Arial" w:cs="Arial"/>
              </w:rPr>
              <w:t xml:space="preserve">Elektrinės g. 2, 03150 Vilnius </w:t>
            </w:r>
          </w:p>
        </w:tc>
      </w:tr>
      <w:tr w:rsidR="002712D5" w:rsidRPr="00810E28" w14:paraId="6E193A81" w14:textId="77777777" w:rsidTr="003348E2">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810E28" w:rsidRDefault="002712D5" w:rsidP="003348E2">
            <w:pPr>
              <w:spacing w:after="0" w:line="240" w:lineRule="auto"/>
              <w:jc w:val="both"/>
              <w:rPr>
                <w:rFonts w:ascii="Arial" w:hAnsi="Arial" w:cs="Arial"/>
                <w:b/>
              </w:rPr>
            </w:pPr>
            <w:r w:rsidRPr="00810E28">
              <w:rPr>
                <w:rFonts w:ascii="Arial" w:hAnsi="Arial" w:cs="Arial"/>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810E28" w:rsidRDefault="002712D5" w:rsidP="003348E2">
            <w:pPr>
              <w:spacing w:after="0" w:line="240" w:lineRule="auto"/>
              <w:rPr>
                <w:rFonts w:ascii="Arial" w:hAnsi="Arial" w:cs="Arial"/>
              </w:rPr>
            </w:pPr>
            <w:r w:rsidRPr="00810E28">
              <w:rPr>
                <w:rFonts w:ascii="Arial" w:hAnsi="Arial" w:cs="Arial"/>
              </w:rPr>
              <w:t>Spaudos g. 6-1, 05132 Vilnius</w:t>
            </w:r>
          </w:p>
        </w:tc>
      </w:tr>
      <w:tr w:rsidR="002712D5" w:rsidRPr="00810E28"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810E28" w:rsidRDefault="002712D5" w:rsidP="003348E2">
            <w:pPr>
              <w:spacing w:after="0" w:line="240" w:lineRule="auto"/>
              <w:jc w:val="both"/>
              <w:rPr>
                <w:rFonts w:ascii="Arial" w:hAnsi="Arial" w:cs="Arial"/>
              </w:rPr>
            </w:pPr>
            <w:r w:rsidRPr="00810E28">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810E28" w:rsidRDefault="002712D5" w:rsidP="003348E2">
            <w:pPr>
              <w:spacing w:after="0" w:line="240" w:lineRule="auto"/>
              <w:rPr>
                <w:rFonts w:ascii="Arial" w:hAnsi="Arial" w:cs="Arial"/>
              </w:rPr>
            </w:pPr>
            <w:r w:rsidRPr="00810E28">
              <w:rPr>
                <w:rFonts w:ascii="Arial" w:hAnsi="Arial" w:cs="Arial"/>
              </w:rPr>
              <w:t>124135580</w:t>
            </w:r>
          </w:p>
        </w:tc>
      </w:tr>
      <w:tr w:rsidR="002712D5" w:rsidRPr="00810E28"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810E28" w:rsidRDefault="002712D5" w:rsidP="003348E2">
            <w:pPr>
              <w:spacing w:after="0" w:line="240" w:lineRule="auto"/>
              <w:jc w:val="both"/>
              <w:rPr>
                <w:rFonts w:ascii="Arial" w:hAnsi="Arial" w:cs="Arial"/>
                <w:b/>
              </w:rPr>
            </w:pPr>
            <w:r w:rsidRPr="00810E28">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810E28" w:rsidRDefault="002712D5" w:rsidP="003348E2">
            <w:pPr>
              <w:spacing w:after="0" w:line="240" w:lineRule="auto"/>
              <w:rPr>
                <w:rFonts w:ascii="Arial" w:hAnsi="Arial" w:cs="Arial"/>
              </w:rPr>
            </w:pPr>
            <w:r w:rsidRPr="00810E28">
              <w:rPr>
                <w:rFonts w:ascii="Arial" w:hAnsi="Arial" w:cs="Arial"/>
              </w:rPr>
              <w:t>LT241355811</w:t>
            </w:r>
          </w:p>
        </w:tc>
      </w:tr>
      <w:tr w:rsidR="002712D5" w:rsidRPr="00810E28"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810E28" w:rsidRDefault="002712D5" w:rsidP="003348E2">
            <w:pPr>
              <w:spacing w:after="0" w:line="240" w:lineRule="auto"/>
              <w:jc w:val="both"/>
              <w:rPr>
                <w:rFonts w:ascii="Arial" w:hAnsi="Arial" w:cs="Arial"/>
                <w:b/>
              </w:rPr>
            </w:pPr>
            <w:r w:rsidRPr="00810E28">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810E28" w:rsidRDefault="002712D5" w:rsidP="003348E2">
            <w:pPr>
              <w:spacing w:after="0" w:line="240" w:lineRule="auto"/>
              <w:rPr>
                <w:rFonts w:ascii="Arial" w:hAnsi="Arial" w:cs="Arial"/>
              </w:rPr>
            </w:pPr>
            <w:r w:rsidRPr="00810E28">
              <w:rPr>
                <w:rFonts w:ascii="Arial" w:hAnsi="Arial" w:cs="Arial"/>
              </w:rPr>
              <w:t>LT537044060001219501</w:t>
            </w:r>
          </w:p>
        </w:tc>
      </w:tr>
      <w:tr w:rsidR="002712D5" w:rsidRPr="00810E28" w14:paraId="4C2EFDDD"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810E28" w:rsidRDefault="002712D5" w:rsidP="003348E2">
            <w:pPr>
              <w:spacing w:after="0" w:line="240" w:lineRule="auto"/>
              <w:jc w:val="both"/>
              <w:rPr>
                <w:rFonts w:ascii="Arial" w:hAnsi="Arial" w:cs="Arial"/>
                <w:b/>
              </w:rPr>
            </w:pPr>
            <w:r w:rsidRPr="00810E28">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1A3A5DD9" w14:textId="0190E423" w:rsidR="002712D5" w:rsidRPr="00243362" w:rsidRDefault="00800749" w:rsidP="003348E2">
            <w:pPr>
              <w:spacing w:after="0" w:line="240" w:lineRule="auto"/>
              <w:rPr>
                <w:rFonts w:ascii="Arial" w:hAnsi="Arial" w:cs="Arial"/>
              </w:rPr>
            </w:pPr>
            <w:r w:rsidRPr="00243362">
              <w:rPr>
                <w:rFonts w:ascii="Arial" w:hAnsi="Arial" w:cs="Arial"/>
              </w:rPr>
              <w:t xml:space="preserve">Techninio aptarnavimo centro vadovas </w:t>
            </w:r>
            <w:r w:rsidR="00243362" w:rsidRPr="00243362">
              <w:rPr>
                <w:rFonts w:ascii="Arial" w:eastAsia="Times New Roman" w:hAnsi="Arial" w:cs="Arial"/>
              </w:rPr>
              <w:t>veikiantis pagal generalinio direktoriaus 2024-10-31 įsakymo Nr. V1-81 pagrindu</w:t>
            </w:r>
          </w:p>
        </w:tc>
      </w:tr>
      <w:tr w:rsidR="002712D5" w:rsidRPr="00810E28"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810E28" w:rsidRDefault="002712D5" w:rsidP="003348E2">
            <w:pPr>
              <w:spacing w:after="0" w:line="240" w:lineRule="auto"/>
              <w:jc w:val="both"/>
              <w:rPr>
                <w:rFonts w:ascii="Arial" w:hAnsi="Arial" w:cs="Arial"/>
                <w:b/>
              </w:rPr>
            </w:pPr>
            <w:r w:rsidRPr="00810E28">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047F1A9A" w:rsidR="002712D5" w:rsidRPr="00810E28" w:rsidRDefault="00D92D4A" w:rsidP="003348E2">
            <w:pPr>
              <w:spacing w:after="0" w:line="240" w:lineRule="auto"/>
              <w:rPr>
                <w:rFonts w:ascii="Arial" w:hAnsi="Arial" w:cs="Arial"/>
              </w:rPr>
            </w:pPr>
            <w:r w:rsidRPr="00810E28">
              <w:rPr>
                <w:rFonts w:ascii="Arial" w:hAnsi="Arial" w:cs="Arial"/>
              </w:rPr>
              <w:t>19118</w:t>
            </w:r>
          </w:p>
        </w:tc>
      </w:tr>
      <w:tr w:rsidR="002712D5" w:rsidRPr="00810E28"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810E28" w:rsidRDefault="002712D5" w:rsidP="003348E2">
            <w:pPr>
              <w:spacing w:after="0" w:line="240" w:lineRule="auto"/>
              <w:jc w:val="both"/>
              <w:rPr>
                <w:rFonts w:ascii="Arial" w:hAnsi="Arial" w:cs="Arial"/>
                <w:b/>
              </w:rPr>
            </w:pPr>
            <w:r w:rsidRPr="00810E28">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810E28" w:rsidRDefault="002712D5" w:rsidP="003348E2">
            <w:pPr>
              <w:spacing w:after="0" w:line="240" w:lineRule="auto"/>
              <w:rPr>
                <w:rFonts w:ascii="Arial" w:hAnsi="Arial" w:cs="Arial"/>
              </w:rPr>
            </w:pPr>
            <w:hyperlink r:id="rId8" w:history="1">
              <w:r w:rsidRPr="00810E28">
                <w:rPr>
                  <w:rStyle w:val="Hipersaitas"/>
                  <w:rFonts w:ascii="Arial" w:hAnsi="Arial" w:cs="Arial"/>
                </w:rPr>
                <w:t>info@chc.lt</w:t>
              </w:r>
            </w:hyperlink>
          </w:p>
        </w:tc>
      </w:tr>
    </w:tbl>
    <w:p w14:paraId="159FADAF" w14:textId="77777777" w:rsidR="002712D5" w:rsidRPr="00810E28" w:rsidRDefault="002712D5" w:rsidP="002712D5">
      <w:pPr>
        <w:spacing w:after="0" w:line="240" w:lineRule="auto"/>
        <w:rPr>
          <w:rFonts w:ascii="Arial" w:hAnsi="Arial" w:cs="Arial"/>
        </w:rPr>
      </w:pPr>
    </w:p>
    <w:p w14:paraId="29D6C407" w14:textId="5D4ECEE5" w:rsidR="002712D5" w:rsidRPr="00810E28" w:rsidRDefault="002712D5" w:rsidP="002712D5">
      <w:pPr>
        <w:spacing w:after="0" w:line="240" w:lineRule="auto"/>
        <w:jc w:val="center"/>
        <w:rPr>
          <w:rFonts w:ascii="Arial" w:hAnsi="Arial" w:cs="Arial"/>
          <w:b/>
        </w:rPr>
      </w:pPr>
      <w:r w:rsidRPr="00810E28">
        <w:rPr>
          <w:rFonts w:ascii="Arial" w:hAnsi="Arial" w:cs="Arial"/>
          <w:b/>
        </w:rPr>
        <w:t>PASLAUGŲ TEIKĖJAS</w:t>
      </w:r>
    </w:p>
    <w:p w14:paraId="2F2B15E3" w14:textId="77777777" w:rsidR="002712D5" w:rsidRPr="00810E28" w:rsidRDefault="002712D5" w:rsidP="002712D5">
      <w:pPr>
        <w:spacing w:after="0" w:line="240" w:lineRule="auto"/>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810E28" w14:paraId="7F848358"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2712D5" w:rsidRPr="00810E28" w:rsidRDefault="002712D5" w:rsidP="003348E2">
            <w:pPr>
              <w:spacing w:after="0" w:line="240" w:lineRule="auto"/>
              <w:jc w:val="both"/>
              <w:rPr>
                <w:rFonts w:ascii="Arial" w:hAnsi="Arial" w:cs="Arial"/>
                <w:b/>
              </w:rPr>
            </w:pPr>
            <w:r w:rsidRPr="00810E28">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71C3CC60" w14:textId="6185DC55" w:rsidR="002712D5" w:rsidRPr="00FB3AB9" w:rsidRDefault="00E077C6" w:rsidP="003348E2">
            <w:pPr>
              <w:spacing w:after="0" w:line="240" w:lineRule="auto"/>
              <w:rPr>
                <w:rFonts w:ascii="Arial" w:hAnsi="Arial" w:cs="Arial"/>
              </w:rPr>
            </w:pPr>
            <w:r w:rsidRPr="00FB3AB9">
              <w:rPr>
                <w:rFonts w:ascii="Arial" w:hAnsi="Arial" w:cs="Arial"/>
              </w:rPr>
              <w:t>VšĮ Lietuvos energetikos institutas</w:t>
            </w:r>
          </w:p>
        </w:tc>
      </w:tr>
      <w:tr w:rsidR="002712D5" w:rsidRPr="00810E28" w14:paraId="4088126B"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2712D5" w:rsidRPr="00810E28" w:rsidRDefault="002712D5" w:rsidP="003348E2">
            <w:pPr>
              <w:spacing w:after="0" w:line="240" w:lineRule="auto"/>
              <w:jc w:val="both"/>
              <w:rPr>
                <w:rFonts w:ascii="Arial" w:hAnsi="Arial" w:cs="Arial"/>
                <w:b/>
              </w:rPr>
            </w:pPr>
            <w:r w:rsidRPr="00810E28">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0847AB6C" w14:textId="068A47A3" w:rsidR="002712D5" w:rsidRPr="00FB3AB9" w:rsidRDefault="00497C8F" w:rsidP="003348E2">
            <w:pPr>
              <w:spacing w:after="0" w:line="240" w:lineRule="auto"/>
              <w:rPr>
                <w:rFonts w:ascii="Arial" w:hAnsi="Arial" w:cs="Arial"/>
              </w:rPr>
            </w:pPr>
            <w:proofErr w:type="spellStart"/>
            <w:r w:rsidRPr="00FB3AB9">
              <w:rPr>
                <w:rFonts w:ascii="Arial" w:hAnsi="Arial" w:cs="Arial"/>
              </w:rPr>
              <w:t>Breslauj</w:t>
            </w:r>
            <w:r w:rsidR="00E25B26" w:rsidRPr="00FB3AB9">
              <w:rPr>
                <w:rFonts w:ascii="Arial" w:hAnsi="Arial" w:cs="Arial"/>
              </w:rPr>
              <w:t>os</w:t>
            </w:r>
            <w:proofErr w:type="spellEnd"/>
            <w:r w:rsidR="00E25B26" w:rsidRPr="00FB3AB9">
              <w:rPr>
                <w:rFonts w:ascii="Arial" w:hAnsi="Arial" w:cs="Arial"/>
              </w:rPr>
              <w:t xml:space="preserve"> g. 3, 44403, Kaunas</w:t>
            </w:r>
          </w:p>
        </w:tc>
      </w:tr>
      <w:tr w:rsidR="002712D5" w:rsidRPr="00810E28" w14:paraId="2AA75160"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2712D5" w:rsidRPr="00810E28" w:rsidRDefault="002712D5" w:rsidP="003348E2">
            <w:pPr>
              <w:spacing w:after="0" w:line="240" w:lineRule="auto"/>
              <w:jc w:val="both"/>
              <w:rPr>
                <w:rFonts w:ascii="Arial" w:hAnsi="Arial" w:cs="Arial"/>
              </w:rPr>
            </w:pPr>
            <w:r w:rsidRPr="00810E28">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E018064" w14:textId="75E7D668" w:rsidR="002712D5" w:rsidRPr="00FB3AB9" w:rsidRDefault="00E25B26" w:rsidP="003348E2">
            <w:pPr>
              <w:spacing w:after="0" w:line="240" w:lineRule="auto"/>
              <w:rPr>
                <w:rFonts w:ascii="Arial" w:hAnsi="Arial" w:cs="Arial"/>
              </w:rPr>
            </w:pPr>
            <w:r w:rsidRPr="00FB3AB9">
              <w:rPr>
                <w:rFonts w:ascii="Arial" w:hAnsi="Arial" w:cs="Arial"/>
              </w:rPr>
              <w:t>111955219</w:t>
            </w:r>
          </w:p>
        </w:tc>
      </w:tr>
      <w:tr w:rsidR="002712D5" w:rsidRPr="00810E28" w14:paraId="1D20758A"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2712D5" w:rsidRPr="00810E28" w:rsidRDefault="002712D5" w:rsidP="003348E2">
            <w:pPr>
              <w:spacing w:after="0" w:line="240" w:lineRule="auto"/>
              <w:jc w:val="both"/>
              <w:rPr>
                <w:rFonts w:ascii="Arial" w:hAnsi="Arial" w:cs="Arial"/>
                <w:b/>
              </w:rPr>
            </w:pPr>
            <w:r w:rsidRPr="00810E28">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6D4F7AA1" w14:textId="67C2A7A7" w:rsidR="002712D5" w:rsidRPr="00FB3AB9" w:rsidRDefault="00E25B26" w:rsidP="003348E2">
            <w:pPr>
              <w:spacing w:after="0" w:line="240" w:lineRule="auto"/>
              <w:rPr>
                <w:rFonts w:ascii="Arial" w:hAnsi="Arial" w:cs="Arial"/>
              </w:rPr>
            </w:pPr>
            <w:r w:rsidRPr="00FB3AB9">
              <w:rPr>
                <w:rFonts w:ascii="Arial" w:hAnsi="Arial" w:cs="Arial"/>
              </w:rPr>
              <w:t>LT</w:t>
            </w:r>
            <w:r w:rsidR="001B1E22" w:rsidRPr="00FB3AB9">
              <w:rPr>
                <w:rFonts w:ascii="Arial" w:hAnsi="Arial" w:cs="Arial"/>
              </w:rPr>
              <w:t>119552113</w:t>
            </w:r>
          </w:p>
        </w:tc>
      </w:tr>
      <w:tr w:rsidR="002712D5" w:rsidRPr="00810E28" w14:paraId="00E712A9" w14:textId="77777777" w:rsidTr="003348E2">
        <w:tc>
          <w:tcPr>
            <w:tcW w:w="1566" w:type="pct"/>
            <w:tcBorders>
              <w:top w:val="single" w:sz="4" w:space="0" w:color="auto"/>
              <w:left w:val="single" w:sz="4" w:space="0" w:color="auto"/>
              <w:bottom w:val="single" w:sz="4" w:space="0" w:color="auto"/>
              <w:right w:val="single" w:sz="4" w:space="0" w:color="auto"/>
            </w:tcBorders>
          </w:tcPr>
          <w:p w14:paraId="0149FD23" w14:textId="77777777" w:rsidR="002712D5" w:rsidRPr="00810E28" w:rsidRDefault="002712D5" w:rsidP="003348E2">
            <w:pPr>
              <w:spacing w:after="0" w:line="240" w:lineRule="auto"/>
              <w:jc w:val="both"/>
              <w:rPr>
                <w:rFonts w:ascii="Arial" w:hAnsi="Arial" w:cs="Arial"/>
                <w:b/>
              </w:rPr>
            </w:pPr>
            <w:r w:rsidRPr="00810E28">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0E80DE91" w14:textId="0404E249" w:rsidR="002712D5" w:rsidRPr="00FB3AB9" w:rsidRDefault="001B1E22" w:rsidP="003348E2">
            <w:pPr>
              <w:spacing w:after="0" w:line="240" w:lineRule="auto"/>
              <w:rPr>
                <w:rFonts w:ascii="Arial" w:hAnsi="Arial" w:cs="Arial"/>
              </w:rPr>
            </w:pPr>
            <w:r w:rsidRPr="00FB3AB9">
              <w:rPr>
                <w:rFonts w:ascii="Arial" w:hAnsi="Arial" w:cs="Arial"/>
              </w:rPr>
              <w:t>LT424040063610002796</w:t>
            </w:r>
          </w:p>
        </w:tc>
      </w:tr>
      <w:tr w:rsidR="002712D5" w:rsidRPr="00810E28" w14:paraId="2FD65E07"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2712D5" w:rsidRPr="00810E28" w:rsidRDefault="002712D5" w:rsidP="003348E2">
            <w:pPr>
              <w:spacing w:after="0" w:line="240" w:lineRule="auto"/>
              <w:jc w:val="both"/>
              <w:rPr>
                <w:rFonts w:ascii="Arial" w:hAnsi="Arial" w:cs="Arial"/>
                <w:b/>
              </w:rPr>
            </w:pPr>
            <w:r w:rsidRPr="00810E28">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57620D5" w14:textId="49585837" w:rsidR="002712D5" w:rsidRPr="00FB3AB9" w:rsidRDefault="002712D5" w:rsidP="003348E2">
            <w:pPr>
              <w:spacing w:after="0" w:line="240" w:lineRule="auto"/>
              <w:rPr>
                <w:rFonts w:ascii="Arial" w:hAnsi="Arial" w:cs="Arial"/>
              </w:rPr>
            </w:pPr>
          </w:p>
        </w:tc>
      </w:tr>
      <w:tr w:rsidR="002712D5" w:rsidRPr="00810E28" w14:paraId="14FAE23B" w14:textId="77777777" w:rsidTr="003348E2">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2712D5" w:rsidRPr="00810E28" w:rsidRDefault="002712D5" w:rsidP="003348E2">
            <w:pPr>
              <w:spacing w:after="0" w:line="240" w:lineRule="auto"/>
              <w:jc w:val="both"/>
              <w:rPr>
                <w:rFonts w:ascii="Arial" w:hAnsi="Arial" w:cs="Arial"/>
                <w:b/>
              </w:rPr>
            </w:pPr>
            <w:r w:rsidRPr="00810E28">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7044A856" w14:textId="6D19679D" w:rsidR="002712D5" w:rsidRPr="00FB3AB9" w:rsidRDefault="00FB3AB9" w:rsidP="003348E2">
            <w:pPr>
              <w:spacing w:after="0" w:line="240" w:lineRule="auto"/>
              <w:rPr>
                <w:rFonts w:ascii="Arial" w:hAnsi="Arial" w:cs="Arial"/>
              </w:rPr>
            </w:pPr>
            <w:del w:id="0" w:author="Ramutė Ivanauskienė" w:date="2025-10-31T11:58:00Z" w16du:dateUtc="2025-10-31T09:58:00Z">
              <w:r w:rsidRPr="00FB3AB9" w:rsidDel="00BB43BB">
                <w:rPr>
                  <w:rFonts w:ascii="Arial" w:hAnsi="Arial" w:cs="Arial"/>
                </w:rPr>
                <w:delText>+37037401801</w:delText>
              </w:r>
            </w:del>
          </w:p>
        </w:tc>
      </w:tr>
      <w:tr w:rsidR="002712D5" w:rsidRPr="00810E28" w14:paraId="18505C0A"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77C5B5FD" w14:textId="77777777" w:rsidR="002712D5" w:rsidRPr="00810E28" w:rsidRDefault="002712D5" w:rsidP="003348E2">
            <w:pPr>
              <w:spacing w:after="0" w:line="240" w:lineRule="auto"/>
              <w:jc w:val="both"/>
              <w:rPr>
                <w:rFonts w:ascii="Arial" w:hAnsi="Arial" w:cs="Arial"/>
                <w:b/>
              </w:rPr>
            </w:pPr>
            <w:r w:rsidRPr="00810E28">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76E3B2D4" w14:textId="636041A6" w:rsidR="002712D5" w:rsidRPr="00FB3AB9" w:rsidRDefault="00FB3AB9" w:rsidP="003348E2">
            <w:pPr>
              <w:spacing w:after="0" w:line="240" w:lineRule="auto"/>
              <w:rPr>
                <w:rFonts w:ascii="Arial" w:hAnsi="Arial" w:cs="Arial"/>
                <w:lang w:val="en-US"/>
              </w:rPr>
            </w:pPr>
            <w:r w:rsidRPr="00FB3AB9">
              <w:rPr>
                <w:rFonts w:ascii="Arial" w:hAnsi="Arial" w:cs="Arial"/>
              </w:rPr>
              <w:t>rastine</w:t>
            </w:r>
            <w:r w:rsidRPr="00FB3AB9">
              <w:rPr>
                <w:rFonts w:ascii="Arial" w:hAnsi="Arial" w:cs="Arial"/>
                <w:lang w:val="en-US"/>
              </w:rPr>
              <w:t>@lei.lt</w:t>
            </w:r>
          </w:p>
        </w:tc>
      </w:tr>
      <w:permEnd w:id="1259175649"/>
    </w:tbl>
    <w:p w14:paraId="464A00EE" w14:textId="77777777" w:rsidR="00AE1CCA" w:rsidRPr="00810E28" w:rsidRDefault="00AE1CCA" w:rsidP="00B62295">
      <w:pPr>
        <w:spacing w:after="0" w:line="240" w:lineRule="auto"/>
        <w:ind w:firstLine="360"/>
        <w:jc w:val="both"/>
        <w:rPr>
          <w:rFonts w:ascii="Arial" w:eastAsia="Times New Roman" w:hAnsi="Arial" w:cs="Arial"/>
        </w:rPr>
      </w:pPr>
    </w:p>
    <w:p w14:paraId="20127564" w14:textId="77777777" w:rsidR="00540279" w:rsidRPr="00810E28" w:rsidRDefault="00B26941" w:rsidP="00B62295">
      <w:pPr>
        <w:numPr>
          <w:ilvl w:val="0"/>
          <w:numId w:val="1"/>
        </w:numPr>
        <w:spacing w:after="0" w:line="240" w:lineRule="auto"/>
        <w:ind w:firstLine="360"/>
        <w:jc w:val="center"/>
        <w:rPr>
          <w:rFonts w:ascii="Arial" w:hAnsi="Arial" w:cs="Arial"/>
          <w:b/>
        </w:rPr>
      </w:pPr>
      <w:r w:rsidRPr="00810E28">
        <w:rPr>
          <w:rFonts w:ascii="Arial" w:hAnsi="Arial" w:cs="Arial"/>
          <w:b/>
        </w:rPr>
        <w:t>SUTARTIES DALYKAS</w:t>
      </w:r>
    </w:p>
    <w:p w14:paraId="7F2E4960" w14:textId="0B08E664" w:rsidR="00634F8E" w:rsidRPr="00810E28" w:rsidRDefault="00540279" w:rsidP="004F480B">
      <w:pPr>
        <w:pStyle w:val="Komentarotekstas"/>
        <w:spacing w:after="0"/>
        <w:ind w:firstLine="426"/>
        <w:jc w:val="both"/>
        <w:rPr>
          <w:rFonts w:ascii="Arial" w:hAnsi="Arial" w:cs="Arial"/>
          <w:b/>
          <w:sz w:val="22"/>
          <w:szCs w:val="22"/>
        </w:rPr>
      </w:pPr>
      <w:r w:rsidRPr="00810E28">
        <w:rPr>
          <w:rFonts w:ascii="Arial" w:eastAsia="Calibri" w:hAnsi="Arial" w:cs="Arial"/>
          <w:sz w:val="22"/>
          <w:szCs w:val="22"/>
        </w:rPr>
        <w:t>1.1.</w:t>
      </w:r>
      <w:r w:rsidR="00C95551" w:rsidRPr="00810E28">
        <w:rPr>
          <w:rFonts w:ascii="Arial" w:eastAsia="Calibri" w:hAnsi="Arial" w:cs="Arial"/>
          <w:sz w:val="22"/>
          <w:szCs w:val="22"/>
        </w:rPr>
        <w:t xml:space="preserve"> </w:t>
      </w:r>
      <w:r w:rsidR="00C95551" w:rsidRPr="00810E28">
        <w:rPr>
          <w:rFonts w:ascii="Arial" w:hAnsi="Arial" w:cs="Arial"/>
          <w:sz w:val="22"/>
          <w:szCs w:val="22"/>
        </w:rPr>
        <w:t>Sutarties dalykas</w:t>
      </w:r>
      <w:r w:rsidRPr="00810E28">
        <w:rPr>
          <w:rFonts w:ascii="Arial" w:hAnsi="Arial" w:cs="Arial"/>
          <w:sz w:val="22"/>
          <w:szCs w:val="22"/>
        </w:rPr>
        <w:t xml:space="preserve"> </w:t>
      </w:r>
      <w:r w:rsidR="009F58E5" w:rsidRPr="00810E28">
        <w:rPr>
          <w:rFonts w:ascii="Arial" w:hAnsi="Arial" w:cs="Arial"/>
          <w:b/>
          <w:bCs/>
          <w:sz w:val="22"/>
          <w:szCs w:val="22"/>
        </w:rPr>
        <w:t>Skysčių ir dujų tūrio matavimo priemonių metrologinės patikros ir kalibravimo</w:t>
      </w:r>
      <w:r w:rsidR="00482BF8" w:rsidRPr="00810E28" w:rsidDel="00482BF8">
        <w:rPr>
          <w:rFonts w:ascii="Arial" w:hAnsi="Arial" w:cs="Arial"/>
          <w:b/>
          <w:bCs/>
          <w:sz w:val="22"/>
          <w:szCs w:val="22"/>
        </w:rPr>
        <w:t xml:space="preserve"> </w:t>
      </w:r>
      <w:r w:rsidR="006B64B2" w:rsidRPr="00810E28">
        <w:rPr>
          <w:rFonts w:ascii="Arial" w:eastAsia="Calibri" w:hAnsi="Arial" w:cs="Arial"/>
          <w:b/>
          <w:bCs/>
          <w:sz w:val="22"/>
          <w:szCs w:val="22"/>
        </w:rPr>
        <w:t xml:space="preserve">paslaugų </w:t>
      </w:r>
      <w:r w:rsidR="00E104AF" w:rsidRPr="00810E28">
        <w:rPr>
          <w:rFonts w:ascii="Arial" w:hAnsi="Arial" w:cs="Arial"/>
          <w:sz w:val="22"/>
          <w:szCs w:val="22"/>
        </w:rPr>
        <w:t xml:space="preserve">(toliau – </w:t>
      </w:r>
      <w:r w:rsidR="00E104AF" w:rsidRPr="00810E28">
        <w:rPr>
          <w:rFonts w:ascii="Arial" w:hAnsi="Arial" w:cs="Arial"/>
          <w:b/>
          <w:sz w:val="22"/>
          <w:szCs w:val="22"/>
        </w:rPr>
        <w:t>Paslaugos</w:t>
      </w:r>
      <w:r w:rsidR="00E104AF" w:rsidRPr="00810E28">
        <w:rPr>
          <w:rFonts w:ascii="Arial" w:hAnsi="Arial" w:cs="Arial"/>
          <w:sz w:val="22"/>
          <w:szCs w:val="22"/>
        </w:rPr>
        <w:t>) pirkimas–pardavimas.</w:t>
      </w:r>
      <w:r w:rsidR="00634F8E" w:rsidRPr="00810E28">
        <w:rPr>
          <w:rFonts w:ascii="Arial" w:hAnsi="Arial" w:cs="Arial"/>
          <w:sz w:val="22"/>
          <w:szCs w:val="22"/>
        </w:rPr>
        <w:t xml:space="preserve"> </w:t>
      </w:r>
      <w:r w:rsidR="00E104AF" w:rsidRPr="00810E28">
        <w:rPr>
          <w:rFonts w:ascii="Arial" w:eastAsia="Calibri" w:hAnsi="Arial" w:cs="Arial"/>
          <w:sz w:val="22"/>
          <w:szCs w:val="22"/>
        </w:rPr>
        <w:t xml:space="preserve"> </w:t>
      </w:r>
    </w:p>
    <w:p w14:paraId="2BD5F080" w14:textId="45855826" w:rsidR="006B240C" w:rsidRPr="00810E28" w:rsidRDefault="00540279" w:rsidP="004F480B">
      <w:pPr>
        <w:pStyle w:val="Komentarotekstas"/>
        <w:spacing w:after="0"/>
        <w:ind w:firstLine="426"/>
        <w:jc w:val="both"/>
        <w:rPr>
          <w:rFonts w:ascii="Arial" w:eastAsia="Times New Roman" w:hAnsi="Arial" w:cs="Arial"/>
          <w:i/>
          <w:color w:val="FF0000"/>
          <w:sz w:val="22"/>
          <w:szCs w:val="22"/>
        </w:rPr>
      </w:pPr>
      <w:r w:rsidRPr="00810E28">
        <w:rPr>
          <w:rFonts w:ascii="Arial" w:eastAsia="Calibri" w:hAnsi="Arial" w:cs="Arial"/>
          <w:sz w:val="22"/>
          <w:szCs w:val="22"/>
        </w:rPr>
        <w:t xml:space="preserve">1.2. </w:t>
      </w:r>
      <w:r w:rsidR="00FA0B72" w:rsidRPr="00810E28">
        <w:rPr>
          <w:rFonts w:ascii="Arial" w:eastAsia="Calibri" w:hAnsi="Arial" w:cs="Arial"/>
          <w:sz w:val="22"/>
          <w:szCs w:val="22"/>
        </w:rPr>
        <w:t>Paslaugų</w:t>
      </w:r>
      <w:r w:rsidRPr="00810E28">
        <w:rPr>
          <w:rFonts w:ascii="Arial" w:eastAsia="Calibri" w:hAnsi="Arial" w:cs="Arial"/>
          <w:sz w:val="22"/>
          <w:szCs w:val="22"/>
        </w:rPr>
        <w:t xml:space="preserve"> </w:t>
      </w:r>
      <w:r w:rsidR="00FA0B72" w:rsidRPr="00810E28">
        <w:rPr>
          <w:rFonts w:ascii="Arial" w:eastAsia="Calibri" w:hAnsi="Arial" w:cs="Arial"/>
          <w:sz w:val="22"/>
          <w:szCs w:val="22"/>
        </w:rPr>
        <w:t>teikimo</w:t>
      </w:r>
      <w:r w:rsidRPr="00810E28">
        <w:rPr>
          <w:rFonts w:ascii="Arial" w:eastAsia="Calibri" w:hAnsi="Arial" w:cs="Arial"/>
          <w:sz w:val="22"/>
          <w:szCs w:val="22"/>
        </w:rPr>
        <w:t xml:space="preserve"> </w:t>
      </w:r>
      <w:r w:rsidR="007005FE" w:rsidRPr="00810E28">
        <w:rPr>
          <w:rFonts w:ascii="Arial" w:eastAsia="Calibri" w:hAnsi="Arial" w:cs="Arial"/>
          <w:sz w:val="22"/>
          <w:szCs w:val="22"/>
        </w:rPr>
        <w:t>vieta</w:t>
      </w:r>
      <w:permStart w:id="1751661664" w:edGrp="everyone"/>
      <w:r w:rsidR="005B2B13" w:rsidRPr="00810E28">
        <w:rPr>
          <w:rFonts w:ascii="Arial" w:eastAsia="Calibri" w:hAnsi="Arial" w:cs="Arial"/>
          <w:sz w:val="22"/>
          <w:szCs w:val="22"/>
        </w:rPr>
        <w:t xml:space="preserve">: </w:t>
      </w:r>
      <w:r w:rsidR="002A27F7" w:rsidRPr="00810E28">
        <w:rPr>
          <w:rFonts w:ascii="Arial" w:eastAsia="Calibri" w:hAnsi="Arial" w:cs="Arial"/>
          <w:sz w:val="22"/>
          <w:szCs w:val="22"/>
        </w:rPr>
        <w:t>Paslaugos teikiamos Užsakovo patalpose</w:t>
      </w:r>
      <w:r w:rsidR="00EA43E3" w:rsidRPr="00810E28">
        <w:rPr>
          <w:rFonts w:ascii="Arial" w:eastAsia="Calibri" w:hAnsi="Arial" w:cs="Arial"/>
          <w:sz w:val="22"/>
          <w:szCs w:val="22"/>
        </w:rPr>
        <w:t xml:space="preserve"> ir / ar</w:t>
      </w:r>
      <w:r w:rsidR="002A27F7" w:rsidRPr="00810E28">
        <w:rPr>
          <w:rFonts w:ascii="Arial" w:eastAsia="Calibri" w:hAnsi="Arial" w:cs="Arial"/>
          <w:sz w:val="22"/>
          <w:szCs w:val="22"/>
        </w:rPr>
        <w:t xml:space="preserve"> Paslaugų teikėjo patalpose</w:t>
      </w:r>
      <w:r w:rsidR="009F58E5" w:rsidRPr="00810E28">
        <w:rPr>
          <w:rFonts w:ascii="Arial" w:eastAsia="Calibri" w:hAnsi="Arial" w:cs="Arial"/>
          <w:sz w:val="22"/>
          <w:szCs w:val="22"/>
        </w:rPr>
        <w:t>.</w:t>
      </w:r>
    </w:p>
    <w:p w14:paraId="1163A4C6" w14:textId="6730FE21" w:rsidR="006B240C" w:rsidRPr="00810E28" w:rsidRDefault="006B240C" w:rsidP="004F480B">
      <w:pPr>
        <w:pStyle w:val="Komentarotekstas"/>
        <w:spacing w:after="0"/>
        <w:ind w:firstLine="426"/>
        <w:jc w:val="both"/>
        <w:rPr>
          <w:rStyle w:val="Laukeliai"/>
          <w:rFonts w:eastAsia="Times New Roman" w:cs="Arial"/>
          <w:sz w:val="22"/>
          <w:szCs w:val="22"/>
        </w:rPr>
      </w:pPr>
      <w:r w:rsidRPr="00810E28">
        <w:rPr>
          <w:rStyle w:val="Laukeliai"/>
          <w:rFonts w:eastAsia="Times New Roman" w:cs="Arial"/>
          <w:sz w:val="22"/>
          <w:szCs w:val="22"/>
        </w:rPr>
        <w:t>1.3.</w:t>
      </w:r>
      <w:permEnd w:id="1751661664"/>
      <w:r w:rsidRPr="00810E28">
        <w:rPr>
          <w:rStyle w:val="Laukeliai"/>
          <w:rFonts w:eastAsia="Times New Roman" w:cs="Arial"/>
          <w:i/>
          <w:sz w:val="22"/>
          <w:szCs w:val="22"/>
        </w:rPr>
        <w:t xml:space="preserve"> </w:t>
      </w:r>
      <w:r w:rsidRPr="00810E28">
        <w:rPr>
          <w:rStyle w:val="Laukeliai"/>
          <w:rFonts w:eastAsia="Times New Roman" w:cs="Arial"/>
          <w:sz w:val="22"/>
          <w:szCs w:val="22"/>
        </w:rPr>
        <w:t>Paslaugas priimti įgalioto atsakingo asmens kontaktiniai duomenys:</w:t>
      </w:r>
      <w:r w:rsidRPr="00810E28">
        <w:rPr>
          <w:rStyle w:val="Laukeliai"/>
          <w:rFonts w:eastAsia="Times New Roman" w:cs="Arial"/>
          <w:i/>
          <w:sz w:val="22"/>
          <w:szCs w:val="22"/>
        </w:rPr>
        <w:t xml:space="preserve"> </w:t>
      </w:r>
      <w:r w:rsidR="00F52820" w:rsidRPr="004313AB">
        <w:rPr>
          <w:rStyle w:val="Laukeliai"/>
          <w:rFonts w:eastAsia="Times New Roman" w:cs="Arial"/>
          <w:iCs/>
          <w:sz w:val="22"/>
          <w:szCs w:val="22"/>
        </w:rPr>
        <w:t>Metrologijos komandos koordinatorius</w:t>
      </w:r>
      <w:r w:rsidR="004313AB" w:rsidRPr="004313AB">
        <w:rPr>
          <w:rStyle w:val="Laukeliai"/>
          <w:rFonts w:eastAsia="Times New Roman" w:cs="Arial"/>
          <w:iCs/>
          <w:sz w:val="22"/>
          <w:szCs w:val="22"/>
          <w:lang w:val="en-US"/>
        </w:rPr>
        <w:t>.</w:t>
      </w:r>
      <w:r w:rsidRPr="00810E28">
        <w:rPr>
          <w:rStyle w:val="Laukeliai"/>
          <w:rFonts w:eastAsia="Times New Roman" w:cs="Arial"/>
          <w:i/>
          <w:sz w:val="22"/>
          <w:szCs w:val="22"/>
        </w:rPr>
        <w:t xml:space="preserve"> </w:t>
      </w:r>
      <w:r w:rsidRPr="00810E28">
        <w:rPr>
          <w:rStyle w:val="Laukeliai"/>
          <w:rFonts w:eastAsia="Times New Roman" w:cs="Arial"/>
          <w:sz w:val="22"/>
          <w:szCs w:val="22"/>
        </w:rPr>
        <w:t xml:space="preserve">Apie įgalioto asmens pasikeitimą Užsakovas informuoja Paslaugų teikėją šios Sutarties </w:t>
      </w:r>
      <w:r w:rsidR="006B64B2" w:rsidRPr="00810E28">
        <w:rPr>
          <w:rStyle w:val="Laukeliai"/>
          <w:rFonts w:eastAsia="Times New Roman" w:cs="Arial"/>
          <w:sz w:val="22"/>
          <w:szCs w:val="22"/>
        </w:rPr>
        <w:t>2 priede</w:t>
      </w:r>
      <w:r w:rsidRPr="00810E28">
        <w:rPr>
          <w:rStyle w:val="Laukeliai"/>
          <w:rFonts w:eastAsia="Times New Roman" w:cs="Arial"/>
          <w:sz w:val="22"/>
          <w:szCs w:val="22"/>
        </w:rPr>
        <w:t xml:space="preserve"> nurodytu Paslaugų teikėjo el. paštu </w:t>
      </w:r>
      <w:r w:rsidR="006B64B2" w:rsidRPr="00810E28">
        <w:rPr>
          <w:rStyle w:val="Laukeliai"/>
          <w:rFonts w:eastAsia="Times New Roman" w:cs="Arial"/>
          <w:sz w:val="22"/>
          <w:szCs w:val="22"/>
        </w:rPr>
        <w:t xml:space="preserve">pranešimams siųsti </w:t>
      </w:r>
      <w:r w:rsidRPr="00810E28">
        <w:rPr>
          <w:rStyle w:val="Laukeliai"/>
          <w:rFonts w:eastAsia="Times New Roman" w:cs="Arial"/>
          <w:sz w:val="22"/>
          <w:szCs w:val="22"/>
        </w:rPr>
        <w:t>ir atskiras Sutarties pakeitimas ar atskiras įgaliojimų įforminimas dėl šios priežasties nėra atliekamas.</w:t>
      </w:r>
    </w:p>
    <w:p w14:paraId="2BABD4E6" w14:textId="77777777" w:rsidR="00BF1F2E" w:rsidRPr="00810E28" w:rsidRDefault="00BF1F2E" w:rsidP="00991E56">
      <w:pPr>
        <w:widowControl w:val="0"/>
        <w:tabs>
          <w:tab w:val="left" w:pos="1134"/>
        </w:tabs>
        <w:spacing w:after="0" w:line="240" w:lineRule="auto"/>
        <w:ind w:firstLine="360"/>
        <w:jc w:val="both"/>
        <w:outlineLvl w:val="1"/>
        <w:rPr>
          <w:rFonts w:ascii="Arial" w:hAnsi="Arial" w:cs="Arial"/>
        </w:rPr>
      </w:pPr>
    </w:p>
    <w:p w14:paraId="7A1333F9" w14:textId="77777777" w:rsidR="00540279" w:rsidRPr="00810E28" w:rsidRDefault="00B26941" w:rsidP="00B62295">
      <w:pPr>
        <w:numPr>
          <w:ilvl w:val="0"/>
          <w:numId w:val="1"/>
        </w:numPr>
        <w:spacing w:after="0" w:line="240" w:lineRule="auto"/>
        <w:ind w:firstLine="360"/>
        <w:jc w:val="center"/>
        <w:rPr>
          <w:rFonts w:ascii="Arial" w:hAnsi="Arial" w:cs="Arial"/>
          <w:b/>
        </w:rPr>
      </w:pPr>
      <w:r w:rsidRPr="00810E28">
        <w:rPr>
          <w:rFonts w:ascii="Arial" w:hAnsi="Arial" w:cs="Arial"/>
          <w:b/>
        </w:rPr>
        <w:t>SUTARTIES KAINA IR / ARBA KAINODAROS TAISYKLĖS IR MOKĖJIMO SĄLYGOS</w:t>
      </w:r>
    </w:p>
    <w:p w14:paraId="51C363FE" w14:textId="25D48496" w:rsidR="00EA6B4C" w:rsidRPr="00810E28" w:rsidRDefault="00540279" w:rsidP="00EA6B4C">
      <w:pPr>
        <w:spacing w:after="0" w:line="240" w:lineRule="auto"/>
        <w:ind w:firstLine="360"/>
        <w:jc w:val="both"/>
        <w:rPr>
          <w:rFonts w:ascii="Arial" w:hAnsi="Arial" w:cs="Arial"/>
          <w:color w:val="FF0000"/>
        </w:rPr>
      </w:pPr>
      <w:r w:rsidRPr="00810E28">
        <w:rPr>
          <w:rFonts w:ascii="Arial" w:eastAsia="Calibri" w:hAnsi="Arial" w:cs="Arial"/>
        </w:rPr>
        <w:t xml:space="preserve">2.1. </w:t>
      </w:r>
      <w:r w:rsidRPr="00810E28">
        <w:rPr>
          <w:rFonts w:ascii="Arial" w:hAnsi="Arial" w:cs="Arial"/>
        </w:rPr>
        <w:t>Sutarčiai taikoma</w:t>
      </w:r>
      <w:r w:rsidR="00771FD2" w:rsidRPr="00810E28">
        <w:rPr>
          <w:rFonts w:ascii="Arial" w:hAnsi="Arial" w:cs="Arial"/>
        </w:rPr>
        <w:t>s</w:t>
      </w:r>
      <w:r w:rsidRPr="00810E28">
        <w:rPr>
          <w:rFonts w:ascii="Arial" w:hAnsi="Arial" w:cs="Arial"/>
        </w:rPr>
        <w:t xml:space="preserve"> </w:t>
      </w:r>
      <w:permStart w:id="19405284" w:edGrp="everyone"/>
      <w:r w:rsidR="0027567B" w:rsidRPr="00810E28">
        <w:rPr>
          <w:rFonts w:ascii="Arial" w:hAnsi="Arial" w:cs="Arial"/>
        </w:rPr>
        <w:t>fiksuoto</w:t>
      </w:r>
      <w:r w:rsidR="006B64B2" w:rsidRPr="00810E28">
        <w:rPr>
          <w:rFonts w:ascii="Arial" w:hAnsi="Arial" w:cs="Arial"/>
        </w:rPr>
        <w:t xml:space="preserve"> įkainio</w:t>
      </w:r>
      <w:r w:rsidR="0027567B" w:rsidRPr="00810E28">
        <w:rPr>
          <w:rFonts w:ascii="Arial" w:hAnsi="Arial" w:cs="Arial"/>
        </w:rPr>
        <w:t xml:space="preserve"> kainodar</w:t>
      </w:r>
      <w:r w:rsidR="00271123" w:rsidRPr="00810E28">
        <w:rPr>
          <w:rFonts w:ascii="Arial" w:hAnsi="Arial" w:cs="Arial"/>
        </w:rPr>
        <w:t>os metodas</w:t>
      </w:r>
      <w:r w:rsidR="00D023A8" w:rsidRPr="00810E28">
        <w:rPr>
          <w:rFonts w:ascii="Arial" w:hAnsi="Arial" w:cs="Arial"/>
        </w:rPr>
        <w:t>.</w:t>
      </w:r>
      <w:r w:rsidR="00271123" w:rsidRPr="00810E28">
        <w:rPr>
          <w:rFonts w:ascii="Arial" w:hAnsi="Arial" w:cs="Arial"/>
        </w:rPr>
        <w:t xml:space="preserve"> Paslaugos perkamos pagal </w:t>
      </w:r>
      <w:r w:rsidR="00240A7F" w:rsidRPr="00810E28">
        <w:rPr>
          <w:rFonts w:ascii="Arial" w:hAnsi="Arial" w:cs="Arial"/>
        </w:rPr>
        <w:t xml:space="preserve">Specialiųjų sąlygų 1 priedo „Techninė specifikacija“ </w:t>
      </w:r>
      <w:r w:rsidR="00DC59D4" w:rsidRPr="00810E28">
        <w:rPr>
          <w:rFonts w:ascii="Arial" w:hAnsi="Arial" w:cs="Arial"/>
        </w:rPr>
        <w:t>1 priede „</w:t>
      </w:r>
      <w:bookmarkStart w:id="1" w:name="_Hlk205466678"/>
      <w:r w:rsidR="00DC59D4" w:rsidRPr="00810E28">
        <w:rPr>
          <w:rFonts w:ascii="Arial" w:hAnsi="Arial" w:cs="Arial"/>
        </w:rPr>
        <w:t>Matavimo priemonių patikros, kalibravimo grafikas 2025.10-2028.10 m. ir preliminarūs kiekiai“</w:t>
      </w:r>
      <w:bookmarkEnd w:id="1"/>
      <w:r w:rsidR="00DC59D4" w:rsidRPr="00810E28">
        <w:rPr>
          <w:rFonts w:ascii="Arial" w:hAnsi="Arial" w:cs="Arial"/>
        </w:rPr>
        <w:t xml:space="preserve"> </w:t>
      </w:r>
      <w:r w:rsidR="00240A7F" w:rsidRPr="00810E28">
        <w:rPr>
          <w:rFonts w:ascii="Arial" w:hAnsi="Arial" w:cs="Arial"/>
        </w:rPr>
        <w:t>nurodytais įkainiais</w:t>
      </w:r>
      <w:r w:rsidR="00271123" w:rsidRPr="00810E28">
        <w:rPr>
          <w:rFonts w:ascii="Arial" w:hAnsi="Arial" w:cs="Arial"/>
        </w:rPr>
        <w:t>, neviršijant Sutarties Specialiųjų sąlygų 2.2. punkte nurodytos maksimalios Sutarties kainos.</w:t>
      </w:r>
      <w:r w:rsidR="00EA6B4C" w:rsidRPr="00810E28">
        <w:rPr>
          <w:rFonts w:ascii="Arial" w:hAnsi="Arial" w:cs="Arial"/>
        </w:rPr>
        <w:t xml:space="preserve"> </w:t>
      </w:r>
      <w:permEnd w:id="19405284"/>
      <w:r w:rsidR="00EA6B4C" w:rsidRPr="00810E28">
        <w:rPr>
          <w:rFonts w:ascii="Arial" w:hAnsi="Arial" w:cs="Arial"/>
          <w:lang w:eastAsia="x-none"/>
        </w:rPr>
        <w:t>Užsakovas neįsipareigoja išpirkti Paslaugų preliminaraus kiekio ar bet kokios jo dalies, nepaisant to, Paslaugų preliminarūs kiekiai nėra laikomi maksimaliais kiekiais. Užsakovas taip pat neįsipareigoja išpirkti Paslaugų Specialiųjų sąlygų 2.2 punkte</w:t>
      </w:r>
      <w:r w:rsidR="00EA6B4C" w:rsidRPr="00810E28" w:rsidDel="003F0BB1">
        <w:rPr>
          <w:rFonts w:ascii="Arial" w:hAnsi="Arial" w:cs="Arial"/>
          <w:lang w:eastAsia="x-none"/>
        </w:rPr>
        <w:t xml:space="preserve"> </w:t>
      </w:r>
      <w:r w:rsidR="00EA6B4C" w:rsidRPr="00810E28">
        <w:rPr>
          <w:rFonts w:ascii="Arial" w:hAnsi="Arial" w:cs="Arial"/>
          <w:lang w:eastAsia="x-none"/>
        </w:rPr>
        <w:t>nurodytai Sutarties maksimaliai kainai ar bet kokiai jos daliai.</w:t>
      </w:r>
    </w:p>
    <w:p w14:paraId="5FCCE03D" w14:textId="1BF17EDC" w:rsidR="00EA6B4C" w:rsidRPr="00810E28" w:rsidRDefault="00EA6B4C" w:rsidP="009251EB">
      <w:pPr>
        <w:shd w:val="clear" w:color="auto" w:fill="FFFFFF"/>
        <w:spacing w:after="0" w:line="240" w:lineRule="auto"/>
        <w:ind w:right="23" w:firstLine="360"/>
        <w:jc w:val="both"/>
        <w:rPr>
          <w:rFonts w:ascii="Arial" w:hAnsi="Arial" w:cs="Arial"/>
          <w:lang w:eastAsia="x-none"/>
        </w:rPr>
      </w:pPr>
      <w:r w:rsidRPr="00810E28">
        <w:rPr>
          <w:rFonts w:ascii="Arial" w:hAnsi="Arial" w:cs="Arial"/>
          <w:lang w:eastAsia="x-none"/>
        </w:rPr>
        <w:t>Esant poreikiui, Užsakovas gali įsigyti Techninėje specifikacijoje ir pasiūlyme nenurodytų, tačiau su pirkimo objektu susijusių paslaugų, neviršijant 10 procentų maksimalios Sutarties vertės. Už Paslaugas nenurodytas sąraše, tačiau su pirkimo objektu susijusias Paslaugas bus apmokėta ne didesnėmis nei užsakymo dieną Paslaugų teikėjo prekybos vietoje, kataloge ar interneto svetainėje nurodytomis galiojančiomis šių paslaugų kainomis arba, jei tokios kainos neskelbiamos, Paslaugų teikėjo pasiūlytomis, konkurencingomis ir rinką atitinkančiomis kainomis.</w:t>
      </w:r>
    </w:p>
    <w:p w14:paraId="05BCAEF1" w14:textId="38E90E0D" w:rsidR="00540279" w:rsidRPr="00810E28" w:rsidRDefault="00965736" w:rsidP="004F480B">
      <w:pPr>
        <w:shd w:val="clear" w:color="auto" w:fill="FFFFFF"/>
        <w:spacing w:after="0" w:line="240" w:lineRule="auto"/>
        <w:ind w:right="23" w:firstLine="360"/>
        <w:jc w:val="both"/>
        <w:rPr>
          <w:rFonts w:ascii="Arial" w:hAnsi="Arial" w:cs="Arial"/>
          <w:lang w:eastAsia="x-none"/>
        </w:rPr>
      </w:pPr>
      <w:r w:rsidRPr="00810E28">
        <w:rPr>
          <w:rFonts w:ascii="Arial" w:hAnsi="Arial" w:cs="Arial"/>
          <w:lang w:eastAsia="x-none"/>
        </w:rPr>
        <w:t>2.2. Atsižvelgiant į Sutarties S</w:t>
      </w:r>
      <w:r w:rsidR="00540279" w:rsidRPr="00810E28">
        <w:rPr>
          <w:rFonts w:ascii="Arial" w:hAnsi="Arial" w:cs="Arial"/>
          <w:lang w:eastAsia="x-none"/>
        </w:rPr>
        <w:t>pecialiųjų sąlygų 2.1 punktą:</w:t>
      </w:r>
    </w:p>
    <w:p w14:paraId="29881ADD" w14:textId="21C934C4" w:rsidR="00D10579" w:rsidRPr="00810E28" w:rsidRDefault="00D10579" w:rsidP="004F480B">
      <w:pPr>
        <w:shd w:val="clear" w:color="auto" w:fill="FFFFFF"/>
        <w:spacing w:after="0" w:line="240" w:lineRule="auto"/>
        <w:ind w:right="23" w:firstLine="360"/>
        <w:jc w:val="both"/>
        <w:rPr>
          <w:rFonts w:ascii="Arial" w:hAnsi="Arial" w:cs="Arial"/>
          <w:lang w:eastAsia="x-none"/>
        </w:rPr>
      </w:pPr>
      <w:r w:rsidRPr="00810E28">
        <w:rPr>
          <w:rFonts w:ascii="Arial" w:hAnsi="Arial" w:cs="Arial"/>
          <w:lang w:eastAsia="x-none"/>
        </w:rPr>
        <w:t xml:space="preserve">2.2.1. Sutarties maksimali kaina yra: </w:t>
      </w:r>
      <w:r w:rsidR="009F58E5" w:rsidRPr="00810E28">
        <w:rPr>
          <w:rFonts w:ascii="Arial" w:hAnsi="Arial" w:cs="Arial"/>
          <w:lang w:eastAsia="x-none"/>
        </w:rPr>
        <w:t>4</w:t>
      </w:r>
      <w:r w:rsidRPr="00810E28">
        <w:rPr>
          <w:rFonts w:ascii="Arial" w:hAnsi="Arial" w:cs="Arial"/>
          <w:lang w:eastAsia="x-none"/>
        </w:rPr>
        <w:t>5.000,00 Eur (</w:t>
      </w:r>
      <w:r w:rsidR="009F58E5" w:rsidRPr="00810E28">
        <w:rPr>
          <w:rFonts w:ascii="Arial" w:hAnsi="Arial" w:cs="Arial"/>
          <w:lang w:eastAsia="x-none"/>
        </w:rPr>
        <w:t>keturias</w:t>
      </w:r>
      <w:r w:rsidRPr="00810E28">
        <w:rPr>
          <w:rFonts w:ascii="Arial" w:hAnsi="Arial" w:cs="Arial"/>
          <w:lang w:eastAsia="x-none"/>
        </w:rPr>
        <w:t xml:space="preserve">dešimt penki tūkstančiai eurų, 00 ct), neįskaitant PVM. </w:t>
      </w:r>
    </w:p>
    <w:p w14:paraId="657B6447" w14:textId="299429DE" w:rsidR="00D10579" w:rsidRPr="00810E28" w:rsidRDefault="00D10579" w:rsidP="004F480B">
      <w:pPr>
        <w:shd w:val="clear" w:color="auto" w:fill="FFFFFF"/>
        <w:spacing w:after="0" w:line="240" w:lineRule="auto"/>
        <w:ind w:right="23" w:firstLine="360"/>
        <w:jc w:val="both"/>
        <w:rPr>
          <w:rFonts w:ascii="Arial" w:hAnsi="Arial" w:cs="Arial"/>
          <w:lang w:eastAsia="x-none"/>
        </w:rPr>
      </w:pPr>
      <w:r w:rsidRPr="00810E28">
        <w:rPr>
          <w:rFonts w:ascii="Arial" w:hAnsi="Arial" w:cs="Arial"/>
          <w:lang w:eastAsia="x-none"/>
        </w:rPr>
        <w:t xml:space="preserve">2.2.2. Pridėtinės vertės mokestis (PVM) – 21 % – </w:t>
      </w:r>
      <w:r w:rsidR="00EA6B4C" w:rsidRPr="00810E28">
        <w:rPr>
          <w:rFonts w:ascii="Arial" w:hAnsi="Arial" w:cs="Arial"/>
          <w:lang w:eastAsia="x-none"/>
        </w:rPr>
        <w:t>9</w:t>
      </w:r>
      <w:r w:rsidRPr="00810E28">
        <w:rPr>
          <w:rFonts w:ascii="Arial" w:hAnsi="Arial" w:cs="Arial"/>
          <w:lang w:eastAsia="x-none"/>
        </w:rPr>
        <w:t>.</w:t>
      </w:r>
      <w:r w:rsidR="00EA6B4C" w:rsidRPr="00810E28">
        <w:rPr>
          <w:rFonts w:ascii="Arial" w:hAnsi="Arial" w:cs="Arial"/>
          <w:lang w:eastAsia="x-none"/>
        </w:rPr>
        <w:t>4</w:t>
      </w:r>
      <w:r w:rsidRPr="00810E28">
        <w:rPr>
          <w:rFonts w:ascii="Arial" w:hAnsi="Arial" w:cs="Arial"/>
          <w:lang w:eastAsia="x-none"/>
        </w:rPr>
        <w:t>50,00 Eur (</w:t>
      </w:r>
      <w:r w:rsidR="00EA6B4C" w:rsidRPr="00810E28">
        <w:rPr>
          <w:rFonts w:ascii="Arial" w:hAnsi="Arial" w:cs="Arial"/>
          <w:lang w:eastAsia="x-none"/>
        </w:rPr>
        <w:t>devyni</w:t>
      </w:r>
      <w:r w:rsidRPr="00810E28">
        <w:rPr>
          <w:rFonts w:ascii="Arial" w:hAnsi="Arial" w:cs="Arial"/>
          <w:lang w:eastAsia="x-none"/>
        </w:rPr>
        <w:t xml:space="preserve"> tūkstanči</w:t>
      </w:r>
      <w:r w:rsidR="00EA6B4C" w:rsidRPr="00810E28">
        <w:rPr>
          <w:rFonts w:ascii="Arial" w:hAnsi="Arial" w:cs="Arial"/>
          <w:lang w:eastAsia="x-none"/>
        </w:rPr>
        <w:t>ai keturi</w:t>
      </w:r>
      <w:r w:rsidRPr="00810E28">
        <w:rPr>
          <w:rFonts w:ascii="Arial" w:hAnsi="Arial" w:cs="Arial"/>
          <w:lang w:eastAsia="x-none"/>
        </w:rPr>
        <w:t xml:space="preserve"> šimtai penkiasdešimt eurų, </w:t>
      </w:r>
      <w:r w:rsidR="00136947" w:rsidRPr="00810E28">
        <w:rPr>
          <w:rFonts w:ascii="Arial" w:hAnsi="Arial" w:cs="Arial"/>
          <w:lang w:eastAsia="x-none"/>
        </w:rPr>
        <w:t>0</w:t>
      </w:r>
      <w:r w:rsidRPr="00810E28">
        <w:rPr>
          <w:rFonts w:ascii="Arial" w:hAnsi="Arial" w:cs="Arial"/>
          <w:lang w:eastAsia="x-none"/>
        </w:rPr>
        <w:t xml:space="preserve">0 ct). </w:t>
      </w:r>
    </w:p>
    <w:p w14:paraId="0703B7B8" w14:textId="729A13AB" w:rsidR="00120947" w:rsidRPr="00810E28" w:rsidRDefault="00D10579" w:rsidP="004F480B">
      <w:pPr>
        <w:shd w:val="clear" w:color="auto" w:fill="FFFFFF"/>
        <w:spacing w:after="0" w:line="240" w:lineRule="auto"/>
        <w:ind w:right="23" w:firstLine="360"/>
        <w:jc w:val="both"/>
        <w:rPr>
          <w:rFonts w:ascii="Arial" w:hAnsi="Arial" w:cs="Arial"/>
          <w:lang w:eastAsia="x-none"/>
        </w:rPr>
      </w:pPr>
      <w:r w:rsidRPr="00810E28">
        <w:rPr>
          <w:rFonts w:ascii="Arial" w:hAnsi="Arial" w:cs="Arial"/>
          <w:lang w:eastAsia="x-none"/>
        </w:rPr>
        <w:t xml:space="preserve">2.2.3. Bendra Sutarties kaina yra: </w:t>
      </w:r>
      <w:r w:rsidR="009F58E5" w:rsidRPr="00810E28">
        <w:rPr>
          <w:rFonts w:ascii="Arial" w:hAnsi="Arial" w:cs="Arial"/>
          <w:lang w:eastAsia="x-none"/>
        </w:rPr>
        <w:t>54</w:t>
      </w:r>
      <w:r w:rsidRPr="00810E28">
        <w:rPr>
          <w:rFonts w:ascii="Arial" w:hAnsi="Arial" w:cs="Arial"/>
          <w:lang w:eastAsia="x-none"/>
        </w:rPr>
        <w:t>.</w:t>
      </w:r>
      <w:r w:rsidR="009F58E5" w:rsidRPr="00810E28">
        <w:rPr>
          <w:rFonts w:ascii="Arial" w:hAnsi="Arial" w:cs="Arial"/>
          <w:lang w:eastAsia="x-none"/>
        </w:rPr>
        <w:t>4</w:t>
      </w:r>
      <w:r w:rsidR="00D33C8B" w:rsidRPr="00810E28">
        <w:rPr>
          <w:rFonts w:ascii="Arial" w:hAnsi="Arial" w:cs="Arial"/>
          <w:lang w:eastAsia="x-none"/>
        </w:rPr>
        <w:t>50</w:t>
      </w:r>
      <w:r w:rsidRPr="00810E28">
        <w:rPr>
          <w:rFonts w:ascii="Arial" w:hAnsi="Arial" w:cs="Arial"/>
          <w:lang w:eastAsia="x-none"/>
        </w:rPr>
        <w:t>,</w:t>
      </w:r>
      <w:r w:rsidR="00D33C8B" w:rsidRPr="00810E28">
        <w:rPr>
          <w:rFonts w:ascii="Arial" w:hAnsi="Arial" w:cs="Arial"/>
          <w:lang w:eastAsia="x-none"/>
        </w:rPr>
        <w:t>0</w:t>
      </w:r>
      <w:r w:rsidRPr="00810E28">
        <w:rPr>
          <w:rFonts w:ascii="Arial" w:hAnsi="Arial" w:cs="Arial"/>
          <w:lang w:eastAsia="x-none"/>
        </w:rPr>
        <w:t>0 Eur (</w:t>
      </w:r>
      <w:r w:rsidR="009F58E5" w:rsidRPr="00810E28">
        <w:rPr>
          <w:rFonts w:ascii="Arial" w:hAnsi="Arial" w:cs="Arial"/>
          <w:lang w:eastAsia="x-none"/>
        </w:rPr>
        <w:t>penkias</w:t>
      </w:r>
      <w:r w:rsidR="00D33C8B" w:rsidRPr="00810E28">
        <w:rPr>
          <w:rFonts w:ascii="Arial" w:hAnsi="Arial" w:cs="Arial"/>
          <w:lang w:eastAsia="x-none"/>
        </w:rPr>
        <w:t xml:space="preserve">dešimt </w:t>
      </w:r>
      <w:r w:rsidR="009F58E5" w:rsidRPr="00810E28">
        <w:rPr>
          <w:rFonts w:ascii="Arial" w:hAnsi="Arial" w:cs="Arial"/>
          <w:lang w:eastAsia="x-none"/>
        </w:rPr>
        <w:t>keturi</w:t>
      </w:r>
      <w:r w:rsidR="00D33C8B" w:rsidRPr="00810E28">
        <w:rPr>
          <w:rFonts w:ascii="Arial" w:hAnsi="Arial" w:cs="Arial"/>
          <w:lang w:eastAsia="x-none"/>
        </w:rPr>
        <w:t xml:space="preserve"> tūkstančiai </w:t>
      </w:r>
      <w:r w:rsidR="009F58E5" w:rsidRPr="00810E28">
        <w:rPr>
          <w:rFonts w:ascii="Arial" w:hAnsi="Arial" w:cs="Arial"/>
          <w:lang w:eastAsia="x-none"/>
        </w:rPr>
        <w:t>keturi</w:t>
      </w:r>
      <w:r w:rsidR="00D33C8B" w:rsidRPr="00810E28">
        <w:rPr>
          <w:rFonts w:ascii="Arial" w:hAnsi="Arial" w:cs="Arial"/>
          <w:lang w:eastAsia="x-none"/>
        </w:rPr>
        <w:t xml:space="preserve"> šimtai penkiasdešimt</w:t>
      </w:r>
      <w:r w:rsidRPr="00810E28">
        <w:rPr>
          <w:rFonts w:ascii="Arial" w:hAnsi="Arial" w:cs="Arial"/>
          <w:lang w:eastAsia="x-none"/>
        </w:rPr>
        <w:t xml:space="preserve"> eurų, </w:t>
      </w:r>
      <w:r w:rsidR="00D33C8B" w:rsidRPr="00810E28">
        <w:rPr>
          <w:rFonts w:ascii="Arial" w:hAnsi="Arial" w:cs="Arial"/>
          <w:lang w:eastAsia="x-none"/>
        </w:rPr>
        <w:t>0</w:t>
      </w:r>
      <w:r w:rsidRPr="00810E28">
        <w:rPr>
          <w:rFonts w:ascii="Arial" w:hAnsi="Arial" w:cs="Arial"/>
          <w:lang w:eastAsia="x-none"/>
        </w:rPr>
        <w:t>0 ct), įskaitant PVM.</w:t>
      </w:r>
    </w:p>
    <w:p w14:paraId="6425FF78" w14:textId="6DB4875C" w:rsidR="00634F8E" w:rsidRPr="00810E28" w:rsidRDefault="00540279" w:rsidP="004F480B">
      <w:pPr>
        <w:pStyle w:val="Sraopastraipa"/>
        <w:spacing w:after="0" w:line="240" w:lineRule="auto"/>
        <w:ind w:left="0" w:firstLine="360"/>
        <w:jc w:val="both"/>
        <w:rPr>
          <w:rFonts w:ascii="Arial" w:hAnsi="Arial" w:cs="Arial"/>
          <w:color w:val="FF0000"/>
          <w:spacing w:val="-1"/>
        </w:rPr>
      </w:pPr>
      <w:r w:rsidRPr="00810E28">
        <w:rPr>
          <w:rFonts w:ascii="Arial" w:eastAsia="Calibri" w:hAnsi="Arial" w:cs="Arial"/>
          <w:bCs/>
        </w:rPr>
        <w:t>2.</w:t>
      </w:r>
      <w:r w:rsidR="00344088" w:rsidRPr="00810E28">
        <w:rPr>
          <w:rFonts w:ascii="Arial" w:eastAsia="Calibri" w:hAnsi="Arial" w:cs="Arial"/>
          <w:bCs/>
        </w:rPr>
        <w:t>3</w:t>
      </w:r>
      <w:r w:rsidRPr="00810E28">
        <w:rPr>
          <w:rFonts w:ascii="Arial" w:eastAsia="Calibri" w:hAnsi="Arial" w:cs="Arial"/>
          <w:bCs/>
        </w:rPr>
        <w:t xml:space="preserve">. </w:t>
      </w:r>
      <w:r w:rsidR="00A06134" w:rsidRPr="00810E28">
        <w:rPr>
          <w:rFonts w:ascii="Arial" w:hAnsi="Arial" w:cs="Arial"/>
          <w:bCs/>
        </w:rPr>
        <w:t>Apmokėjim</w:t>
      </w:r>
      <w:r w:rsidR="00512C82" w:rsidRPr="00810E28">
        <w:rPr>
          <w:rFonts w:ascii="Arial" w:hAnsi="Arial" w:cs="Arial"/>
          <w:bCs/>
        </w:rPr>
        <w:t>o</w:t>
      </w:r>
      <w:r w:rsidR="00A06134" w:rsidRPr="00810E28">
        <w:rPr>
          <w:rFonts w:ascii="Arial" w:hAnsi="Arial" w:cs="Arial"/>
          <w:bCs/>
        </w:rPr>
        <w:t xml:space="preserve"> </w:t>
      </w:r>
      <w:r w:rsidR="00512C82" w:rsidRPr="00810E28">
        <w:rPr>
          <w:rFonts w:ascii="Arial" w:hAnsi="Arial" w:cs="Arial"/>
          <w:bCs/>
        </w:rPr>
        <w:t>sąlygos</w:t>
      </w:r>
      <w:permStart w:id="1152324914" w:edGrp="everyone"/>
      <w:r w:rsidR="00B8041A" w:rsidRPr="00810E28">
        <w:rPr>
          <w:rFonts w:ascii="Arial" w:hAnsi="Arial" w:cs="Arial"/>
          <w:bCs/>
        </w:rPr>
        <w:t>:</w:t>
      </w:r>
      <w:r w:rsidR="00634F8E" w:rsidRPr="00810E28">
        <w:rPr>
          <w:rFonts w:ascii="Arial" w:hAnsi="Arial" w:cs="Arial"/>
          <w:bCs/>
        </w:rPr>
        <w:t xml:space="preserve"> </w:t>
      </w:r>
      <w:r w:rsidR="00175159" w:rsidRPr="00810E28">
        <w:rPr>
          <w:rFonts w:ascii="Arial" w:hAnsi="Arial" w:cs="Arial"/>
          <w:bCs/>
        </w:rPr>
        <w:t xml:space="preserve">įvykdžius užsakymą, mokama už konkretų kiekį pagal Specialiųjų sąlygų 2.2 punkte nurodytą įkainį, per </w:t>
      </w:r>
      <w:r w:rsidR="0037165E" w:rsidRPr="00810E28">
        <w:rPr>
          <w:rFonts w:ascii="Arial" w:hAnsi="Arial" w:cs="Arial"/>
          <w:bCs/>
        </w:rPr>
        <w:t>Bendrųjų sąlygų 5.11 punkte nurodytą terminą</w:t>
      </w:r>
      <w:r w:rsidR="004E32F5" w:rsidRPr="00810E28">
        <w:rPr>
          <w:rFonts w:ascii="Arial" w:hAnsi="Arial" w:cs="Arial"/>
          <w:bCs/>
        </w:rPr>
        <w:t>.</w:t>
      </w:r>
    </w:p>
    <w:permEnd w:id="1152324914"/>
    <w:p w14:paraId="523A1AA6" w14:textId="146E3837" w:rsidR="009728CC" w:rsidRPr="00810E28" w:rsidRDefault="009728CC" w:rsidP="004F480B">
      <w:pPr>
        <w:pStyle w:val="Sraopastraipa"/>
        <w:spacing w:after="0" w:line="240" w:lineRule="auto"/>
        <w:ind w:left="0" w:firstLine="360"/>
        <w:jc w:val="both"/>
        <w:rPr>
          <w:rFonts w:ascii="Arial" w:hAnsi="Arial" w:cs="Arial"/>
          <w:color w:val="000000" w:themeColor="text1"/>
          <w:spacing w:val="-1"/>
        </w:rPr>
      </w:pPr>
      <w:r w:rsidRPr="00810E28">
        <w:rPr>
          <w:rFonts w:ascii="Arial" w:hAnsi="Arial" w:cs="Arial"/>
          <w:bCs/>
        </w:rPr>
        <w:t>2.4. Paslaugų</w:t>
      </w:r>
      <w:r w:rsidRPr="00810E28">
        <w:rPr>
          <w:rFonts w:ascii="Arial" w:hAnsi="Arial" w:cs="Arial"/>
          <w:spacing w:val="-1"/>
        </w:rPr>
        <w:t xml:space="preserve"> įkainių perskaičiavimas dėl kainų lygio kitimo atliekamas žemiau nustatyta tvarka. Paslaugų įkainiai (neįskaitant PVM), Sutarties galiojimo laikotarpiu perskaičiuojami tokiomis sąlygomis:</w:t>
      </w:r>
    </w:p>
    <w:p w14:paraId="1A1D2674" w14:textId="2AD74EEA" w:rsidR="009728CC" w:rsidRPr="00810E28" w:rsidRDefault="009728CC" w:rsidP="009728CC">
      <w:pPr>
        <w:spacing w:after="0" w:line="240" w:lineRule="auto"/>
        <w:ind w:firstLine="360"/>
        <w:jc w:val="both"/>
        <w:rPr>
          <w:rFonts w:ascii="Arial" w:eastAsia="Calibri" w:hAnsi="Arial" w:cs="Arial"/>
          <w:lang w:eastAsia="x-none"/>
        </w:rPr>
      </w:pPr>
      <w:r w:rsidRPr="00810E28">
        <w:rPr>
          <w:rFonts w:ascii="Arial" w:eastAsia="Calibri" w:hAnsi="Arial" w:cs="Arial"/>
          <w:lang w:eastAsia="x-none"/>
        </w:rPr>
        <w:t xml:space="preserve">2.4.1. </w:t>
      </w:r>
      <w:r w:rsidRPr="00810E28">
        <w:rPr>
          <w:rFonts w:ascii="Arial" w:hAnsi="Arial" w:cs="Arial"/>
          <w:lang w:eastAsia="x-none"/>
        </w:rPr>
        <w:t>Paslaugų</w:t>
      </w:r>
      <w:r w:rsidRPr="00810E28">
        <w:rPr>
          <w:rFonts w:ascii="Arial" w:eastAsia="Calibri" w:hAnsi="Arial" w:cs="Arial"/>
          <w:lang w:eastAsia="x-none"/>
        </w:rPr>
        <w:t xml:space="preserve"> įkainiai Sutarties galiojimo laikotarpiu galės būti perskaičiuojami ir keičiami, jeigu Lietuvos Respublikos metinė infliacija pagal suderintą vartotojų kainų indeksą, remiantis Lietuvos Respublikos statistikos departamento duomenimis, buvo didesnė nei 5 proc. arba mažesnė nei -5 proc., pirmą kartą perskaičiuojant ne ankščiau kaip praėjus 6 (šešiems) mėnesiams po Sutarties įsigaliojimo </w:t>
      </w:r>
      <w:r w:rsidRPr="00810E28">
        <w:rPr>
          <w:rFonts w:ascii="Arial" w:hAnsi="Arial" w:cs="Arial"/>
        </w:rPr>
        <w:t>(perskaičiavimas atliekamas ne dažniau kaip kas 6 mėn.)</w:t>
      </w:r>
      <w:r w:rsidRPr="00810E28">
        <w:rPr>
          <w:rFonts w:ascii="Arial" w:eastAsia="Calibri" w:hAnsi="Arial" w:cs="Arial"/>
          <w:lang w:eastAsia="x-none"/>
        </w:rPr>
        <w:t>. Paslaugų įkainių perskaičiavimą inicijuojanti Šalis turi informuoti kitą Šalį raštu apie pageidavimą perskaičiuoti Paslaugų įkainius. Paslaugų įkainiai perskaičiuojami pagal žemiau pateiktą formulę:</w:t>
      </w:r>
    </w:p>
    <w:p w14:paraId="6B58E2F1" w14:textId="77777777" w:rsidR="009728CC" w:rsidRPr="00810E28" w:rsidRDefault="009728CC" w:rsidP="009728CC">
      <w:pPr>
        <w:shd w:val="clear" w:color="auto" w:fill="FFFFFF"/>
        <w:tabs>
          <w:tab w:val="left" w:pos="993"/>
        </w:tabs>
        <w:spacing w:after="0" w:line="240" w:lineRule="auto"/>
        <w:ind w:right="23" w:firstLine="567"/>
        <w:jc w:val="both"/>
        <w:rPr>
          <w:rFonts w:ascii="Arial" w:eastAsia="Calibri" w:hAnsi="Arial" w:cs="Arial"/>
          <w:lang w:eastAsia="x-none"/>
        </w:rPr>
      </w:pPr>
      <w:proofErr w:type="spellStart"/>
      <w:r w:rsidRPr="00810E28">
        <w:rPr>
          <w:rFonts w:ascii="Arial" w:eastAsia="Calibri" w:hAnsi="Arial" w:cs="Arial"/>
          <w:lang w:eastAsia="x-none"/>
        </w:rPr>
        <w:t>Cpn</w:t>
      </w:r>
      <w:proofErr w:type="spellEnd"/>
      <w:r w:rsidRPr="00810E28">
        <w:rPr>
          <w:rFonts w:ascii="Arial" w:eastAsia="Calibri" w:hAnsi="Arial" w:cs="Arial"/>
          <w:lang w:eastAsia="x-none"/>
        </w:rPr>
        <w:t xml:space="preserve"> = </w:t>
      </w:r>
      <w:proofErr w:type="spellStart"/>
      <w:r w:rsidRPr="00810E28">
        <w:rPr>
          <w:rFonts w:ascii="Arial" w:eastAsia="Calibri" w:hAnsi="Arial" w:cs="Arial"/>
          <w:lang w:eastAsia="x-none"/>
        </w:rPr>
        <w:t>Sn</w:t>
      </w:r>
      <w:proofErr w:type="spellEnd"/>
      <w:r w:rsidRPr="00810E28">
        <w:rPr>
          <w:rFonts w:ascii="Arial" w:eastAsia="Calibri" w:hAnsi="Arial" w:cs="Arial"/>
          <w:lang w:eastAsia="x-none"/>
        </w:rPr>
        <w:t xml:space="preserve"> x (1 + I / 100), kur</w:t>
      </w:r>
    </w:p>
    <w:p w14:paraId="4C07173C" w14:textId="77777777" w:rsidR="009728CC" w:rsidRPr="00810E28" w:rsidRDefault="009728CC" w:rsidP="009728CC">
      <w:pPr>
        <w:shd w:val="clear" w:color="auto" w:fill="FFFFFF"/>
        <w:tabs>
          <w:tab w:val="left" w:pos="993"/>
        </w:tabs>
        <w:spacing w:after="0" w:line="240" w:lineRule="auto"/>
        <w:ind w:right="23" w:firstLine="567"/>
        <w:jc w:val="both"/>
        <w:rPr>
          <w:rFonts w:ascii="Arial" w:eastAsia="Calibri" w:hAnsi="Arial" w:cs="Arial"/>
          <w:lang w:eastAsia="x-none"/>
        </w:rPr>
      </w:pPr>
      <w:proofErr w:type="spellStart"/>
      <w:r w:rsidRPr="00810E28">
        <w:rPr>
          <w:rFonts w:ascii="Arial" w:eastAsia="Calibri" w:hAnsi="Arial" w:cs="Arial"/>
          <w:lang w:eastAsia="x-none"/>
        </w:rPr>
        <w:t>Cpn</w:t>
      </w:r>
      <w:proofErr w:type="spellEnd"/>
      <w:r w:rsidRPr="00810E28">
        <w:rPr>
          <w:rFonts w:ascii="Arial" w:eastAsia="Calibri" w:hAnsi="Arial" w:cs="Arial"/>
          <w:lang w:eastAsia="x-none"/>
        </w:rPr>
        <w:t xml:space="preserve"> – perskaičiuoti Paslaugų įkainiai;</w:t>
      </w:r>
    </w:p>
    <w:p w14:paraId="471330FD" w14:textId="77777777" w:rsidR="009728CC" w:rsidRPr="00810E28" w:rsidRDefault="009728CC" w:rsidP="009728CC">
      <w:pPr>
        <w:shd w:val="clear" w:color="auto" w:fill="FFFFFF"/>
        <w:tabs>
          <w:tab w:val="left" w:pos="993"/>
        </w:tabs>
        <w:spacing w:after="0" w:line="240" w:lineRule="auto"/>
        <w:ind w:right="23" w:firstLine="567"/>
        <w:jc w:val="both"/>
        <w:rPr>
          <w:rFonts w:ascii="Arial" w:eastAsia="Calibri" w:hAnsi="Arial" w:cs="Arial"/>
          <w:lang w:eastAsia="x-none"/>
        </w:rPr>
      </w:pPr>
      <w:proofErr w:type="spellStart"/>
      <w:r w:rsidRPr="00810E28">
        <w:rPr>
          <w:rFonts w:ascii="Arial" w:eastAsia="Calibri" w:hAnsi="Arial" w:cs="Arial"/>
          <w:lang w:eastAsia="x-none"/>
        </w:rPr>
        <w:t>Sn</w:t>
      </w:r>
      <w:proofErr w:type="spellEnd"/>
      <w:r w:rsidRPr="00810E28">
        <w:rPr>
          <w:rFonts w:ascii="Arial" w:eastAsia="Calibri" w:hAnsi="Arial" w:cs="Arial"/>
          <w:lang w:eastAsia="x-none"/>
        </w:rPr>
        <w:t xml:space="preserve"> – Sutartyje (tiekėjo pasiūlyme) nustatyti Paslaugų įkainiai;</w:t>
      </w:r>
    </w:p>
    <w:p w14:paraId="464B2BBB" w14:textId="77777777" w:rsidR="009728CC" w:rsidRPr="00810E28" w:rsidRDefault="009728CC" w:rsidP="009728CC">
      <w:pPr>
        <w:shd w:val="clear" w:color="auto" w:fill="FFFFFF"/>
        <w:tabs>
          <w:tab w:val="left" w:pos="993"/>
        </w:tabs>
        <w:spacing w:after="0" w:line="240" w:lineRule="auto"/>
        <w:ind w:right="23" w:firstLine="567"/>
        <w:jc w:val="both"/>
        <w:rPr>
          <w:rFonts w:ascii="Arial" w:eastAsia="Calibri" w:hAnsi="Arial" w:cs="Arial"/>
          <w:lang w:eastAsia="x-none"/>
        </w:rPr>
      </w:pPr>
      <w:r w:rsidRPr="00810E28">
        <w:rPr>
          <w:rFonts w:ascii="Arial" w:eastAsia="Calibri" w:hAnsi="Arial" w:cs="Arial"/>
          <w:lang w:eastAsia="x-none"/>
        </w:rPr>
        <w:t>I – Lietuvos Respublikos metinė infliacija pagal suderintą vartotojų kainų indeksą (infliacijos atveju teigiamas dydis, defliacijos atveju – neigiamas).</w:t>
      </w:r>
    </w:p>
    <w:p w14:paraId="4CD98C42" w14:textId="77777777" w:rsidR="009728CC" w:rsidRPr="00810E28" w:rsidRDefault="009728CC" w:rsidP="009728CC">
      <w:pPr>
        <w:shd w:val="clear" w:color="auto" w:fill="FFFFFF"/>
        <w:tabs>
          <w:tab w:val="left" w:pos="993"/>
        </w:tabs>
        <w:spacing w:after="0" w:line="240" w:lineRule="auto"/>
        <w:ind w:right="23" w:firstLine="567"/>
        <w:jc w:val="both"/>
        <w:rPr>
          <w:rFonts w:ascii="Arial" w:eastAsia="Calibri" w:hAnsi="Arial" w:cs="Arial"/>
          <w:lang w:eastAsia="x-none"/>
        </w:rPr>
      </w:pPr>
      <w:r w:rsidRPr="00810E28">
        <w:rPr>
          <w:rFonts w:ascii="Arial" w:eastAsia="Calibri" w:hAnsi="Arial" w:cs="Arial"/>
          <w:lang w:eastAsia="x-none"/>
        </w:rPr>
        <w:t xml:space="preserve">Duomenų šaltinis - </w:t>
      </w:r>
      <w:hyperlink r:id="rId9" w:history="1">
        <w:r w:rsidRPr="00810E28">
          <w:rPr>
            <w:rStyle w:val="Hipersaitas"/>
            <w:rFonts w:ascii="Arial" w:eastAsia="Calibri" w:hAnsi="Arial" w:cs="Arial"/>
            <w:lang w:eastAsia="x-none"/>
          </w:rPr>
          <w:t>http://www.stat.gov.lt</w:t>
        </w:r>
      </w:hyperlink>
      <w:r w:rsidRPr="00810E28">
        <w:rPr>
          <w:rFonts w:ascii="Arial" w:eastAsia="Calibri" w:hAnsi="Arial" w:cs="Arial"/>
          <w:lang w:eastAsia="x-none"/>
        </w:rPr>
        <w:t>, Pagrindiniai Lietuvos Respublikos rodikliai.</w:t>
      </w:r>
    </w:p>
    <w:p w14:paraId="50E6AC52" w14:textId="77777777" w:rsidR="009728CC" w:rsidRPr="00810E28" w:rsidRDefault="009728CC" w:rsidP="009728CC">
      <w:pPr>
        <w:pStyle w:val="Sraopastraipa"/>
        <w:tabs>
          <w:tab w:val="left" w:pos="993"/>
        </w:tabs>
        <w:spacing w:after="0" w:line="240" w:lineRule="auto"/>
        <w:ind w:left="0" w:firstLine="360"/>
        <w:jc w:val="both"/>
        <w:rPr>
          <w:rFonts w:ascii="Arial" w:hAnsi="Arial" w:cs="Arial"/>
          <w:spacing w:val="-1"/>
        </w:rPr>
      </w:pPr>
      <w:r w:rsidRPr="00810E28">
        <w:rPr>
          <w:rFonts w:ascii="Arial" w:hAnsi="Arial" w:cs="Arial"/>
          <w:spacing w:val="-1"/>
        </w:rPr>
        <w:t>2.4.2. Perskaičiuoti Paslaugų įkainiai įsigalioja nuo abiejų Šalių susitarimo dėl Sutarties pakeitimo pasirašymo dienos, jei pačiame susitarime nenumatyta kitaip, bei galioja tik tai Paslaugų daliai, kuri Užsakovo dar nebuvo užsakyta. Už Paslaugas, užsakytas iki susitarimo dėl Paslaugų įkainių perskaičiavimo pasirašymo dienos, Užsakovas apmoka taikant iki tol galiojusius Paslaugų įkainius, o už Paslaugas, užsakytas po susitarimo pasirašymo dienos, Paslaugų teikėjui bus apmokama taikant naujus Paslaugų įkainius.</w:t>
      </w:r>
    </w:p>
    <w:p w14:paraId="20C67849" w14:textId="0199C380" w:rsidR="00540279" w:rsidRPr="00810E28" w:rsidRDefault="009728CC" w:rsidP="009728CC">
      <w:pPr>
        <w:spacing w:after="0" w:line="240" w:lineRule="auto"/>
        <w:ind w:firstLine="360"/>
        <w:jc w:val="both"/>
        <w:rPr>
          <w:rFonts w:ascii="Arial" w:hAnsi="Arial" w:cs="Arial"/>
          <w:spacing w:val="-1"/>
        </w:rPr>
      </w:pPr>
      <w:r w:rsidRPr="00810E28">
        <w:rPr>
          <w:rFonts w:ascii="Arial" w:hAnsi="Arial" w:cs="Arial"/>
          <w:spacing w:val="-1"/>
        </w:rPr>
        <w:t>2.4.3. Paslaugų įkainių perskaičiavimas įforminamas Šalių pasirašomu susitarimu, kuriame užfiksuojami perskaičiuoti Paslaugų įkainiai ir šio perskaičiavimo įsigaliojimo sąlygos.</w:t>
      </w:r>
    </w:p>
    <w:p w14:paraId="3DDDD0A3" w14:textId="77777777" w:rsidR="009728CC" w:rsidRPr="00810E28" w:rsidRDefault="009728CC" w:rsidP="009728CC">
      <w:pPr>
        <w:spacing w:after="0" w:line="240" w:lineRule="auto"/>
        <w:jc w:val="both"/>
        <w:rPr>
          <w:rFonts w:ascii="Arial" w:hAnsi="Arial" w:cs="Arial"/>
        </w:rPr>
      </w:pPr>
    </w:p>
    <w:p w14:paraId="79014C40" w14:textId="77777777" w:rsidR="00540279" w:rsidRPr="00810E28" w:rsidRDefault="00B26941" w:rsidP="00B62295">
      <w:pPr>
        <w:tabs>
          <w:tab w:val="left" w:pos="709"/>
        </w:tabs>
        <w:spacing w:after="0" w:line="240" w:lineRule="auto"/>
        <w:ind w:firstLine="360"/>
        <w:jc w:val="center"/>
        <w:rPr>
          <w:rFonts w:ascii="Arial" w:hAnsi="Arial" w:cs="Arial"/>
          <w:b/>
        </w:rPr>
      </w:pPr>
      <w:r w:rsidRPr="00810E28">
        <w:rPr>
          <w:rFonts w:ascii="Arial" w:hAnsi="Arial" w:cs="Arial"/>
          <w:b/>
        </w:rPr>
        <w:t>3. PASLAUGŲ SUTEIKIMAS</w:t>
      </w:r>
    </w:p>
    <w:p w14:paraId="4BA14AFB" w14:textId="75A07258" w:rsidR="004F2160" w:rsidRPr="00810E28" w:rsidRDefault="00540279" w:rsidP="00991E56">
      <w:pPr>
        <w:shd w:val="clear" w:color="auto" w:fill="FFFFFF"/>
        <w:spacing w:after="0" w:line="240" w:lineRule="auto"/>
        <w:ind w:firstLine="360"/>
        <w:jc w:val="both"/>
        <w:rPr>
          <w:rFonts w:ascii="Arial" w:hAnsi="Arial" w:cs="Arial"/>
          <w:color w:val="FF0000"/>
        </w:rPr>
      </w:pPr>
      <w:r w:rsidRPr="00810E28">
        <w:rPr>
          <w:rFonts w:ascii="Arial" w:hAnsi="Arial" w:cs="Arial"/>
        </w:rPr>
        <w:t xml:space="preserve">3.1. </w:t>
      </w:r>
      <w:r w:rsidR="004B2269" w:rsidRPr="00810E28">
        <w:rPr>
          <w:rFonts w:ascii="Arial" w:hAnsi="Arial" w:cs="Arial"/>
          <w:bCs/>
        </w:rPr>
        <w:t>Paslaugos</w:t>
      </w:r>
      <w:r w:rsidRPr="00810E28">
        <w:rPr>
          <w:rFonts w:ascii="Arial" w:hAnsi="Arial" w:cs="Arial"/>
          <w:bCs/>
        </w:rPr>
        <w:t xml:space="preserve"> turi būti </w:t>
      </w:r>
      <w:r w:rsidR="004B2269" w:rsidRPr="00810E28">
        <w:rPr>
          <w:rFonts w:ascii="Arial" w:hAnsi="Arial" w:cs="Arial"/>
          <w:bCs/>
        </w:rPr>
        <w:t>suteiktos</w:t>
      </w:r>
      <w:permStart w:id="1071457370" w:edGrp="everyone"/>
      <w:r w:rsidR="006708BC" w:rsidRPr="00810E28">
        <w:rPr>
          <w:rFonts w:ascii="Arial" w:hAnsi="Arial" w:cs="Arial"/>
          <w:bCs/>
        </w:rPr>
        <w:t xml:space="preserve"> per Specialiųjų sąlygų 1 priede „Techninė specifikacija“ </w:t>
      </w:r>
      <w:r w:rsidR="002B3543" w:rsidRPr="00810E28">
        <w:rPr>
          <w:rFonts w:ascii="Arial" w:hAnsi="Arial" w:cs="Arial"/>
          <w:bCs/>
        </w:rPr>
        <w:t>3</w:t>
      </w:r>
      <w:r w:rsidR="006708BC" w:rsidRPr="00810E28">
        <w:rPr>
          <w:rFonts w:ascii="Arial" w:hAnsi="Arial" w:cs="Arial"/>
          <w:bCs/>
        </w:rPr>
        <w:t>.</w:t>
      </w:r>
      <w:r w:rsidR="002B3543" w:rsidRPr="00810E28">
        <w:rPr>
          <w:rFonts w:ascii="Arial" w:hAnsi="Arial" w:cs="Arial"/>
          <w:bCs/>
        </w:rPr>
        <w:t>7</w:t>
      </w:r>
      <w:r w:rsidR="004D58B3">
        <w:rPr>
          <w:rFonts w:ascii="Arial" w:hAnsi="Arial" w:cs="Arial"/>
          <w:bCs/>
        </w:rPr>
        <w:t>.1.</w:t>
      </w:r>
      <w:r w:rsidR="006708BC" w:rsidRPr="00810E28">
        <w:rPr>
          <w:rFonts w:ascii="Arial" w:hAnsi="Arial" w:cs="Arial"/>
          <w:bCs/>
        </w:rPr>
        <w:t xml:space="preserve"> </w:t>
      </w:r>
      <w:r w:rsidR="00215874">
        <w:rPr>
          <w:rFonts w:ascii="Arial" w:hAnsi="Arial" w:cs="Arial"/>
          <w:bCs/>
        </w:rPr>
        <w:t xml:space="preserve">ir 3.7.2. </w:t>
      </w:r>
      <w:r w:rsidR="006708BC" w:rsidRPr="00810E28">
        <w:rPr>
          <w:rFonts w:ascii="Arial" w:hAnsi="Arial" w:cs="Arial"/>
          <w:bCs/>
        </w:rPr>
        <w:t>punkt</w:t>
      </w:r>
      <w:r w:rsidR="00230DB2">
        <w:rPr>
          <w:rFonts w:ascii="Arial" w:hAnsi="Arial" w:cs="Arial"/>
          <w:bCs/>
        </w:rPr>
        <w:t>uos</w:t>
      </w:r>
      <w:r w:rsidR="006708BC" w:rsidRPr="00810E28">
        <w:rPr>
          <w:rFonts w:ascii="Arial" w:hAnsi="Arial" w:cs="Arial"/>
          <w:bCs/>
        </w:rPr>
        <w:t>e nurodytą terminą.</w:t>
      </w:r>
    </w:p>
    <w:p w14:paraId="14F0A0D2" w14:textId="143C5BCD" w:rsidR="006F413C" w:rsidRPr="00810E28" w:rsidRDefault="004F2160" w:rsidP="00991E56">
      <w:pPr>
        <w:shd w:val="clear" w:color="auto" w:fill="FFFFFF"/>
        <w:spacing w:after="0" w:line="240" w:lineRule="auto"/>
        <w:ind w:firstLine="360"/>
        <w:jc w:val="both"/>
        <w:rPr>
          <w:rFonts w:ascii="Arial" w:hAnsi="Arial" w:cs="Arial"/>
        </w:rPr>
      </w:pPr>
      <w:r w:rsidRPr="00810E28">
        <w:rPr>
          <w:rFonts w:ascii="Arial" w:hAnsi="Arial" w:cs="Arial"/>
        </w:rPr>
        <w:t xml:space="preserve">3.2. Bendras Paslaugų suteikimo terminas negali viršyti </w:t>
      </w:r>
      <w:r w:rsidR="009F58E5" w:rsidRPr="00810E28">
        <w:rPr>
          <w:rFonts w:ascii="Arial" w:hAnsi="Arial" w:cs="Arial"/>
        </w:rPr>
        <w:t>36</w:t>
      </w:r>
      <w:r w:rsidRPr="00810E28">
        <w:rPr>
          <w:rFonts w:ascii="Arial" w:hAnsi="Arial" w:cs="Arial"/>
        </w:rPr>
        <w:t xml:space="preserve"> (</w:t>
      </w:r>
      <w:r w:rsidR="009F58E5" w:rsidRPr="00810E28">
        <w:rPr>
          <w:rFonts w:ascii="Arial" w:hAnsi="Arial" w:cs="Arial"/>
        </w:rPr>
        <w:t>trisdešimt šešių</w:t>
      </w:r>
      <w:r w:rsidRPr="00810E28">
        <w:rPr>
          <w:rFonts w:ascii="Arial" w:hAnsi="Arial" w:cs="Arial"/>
        </w:rPr>
        <w:t>) mėnesių nuo Sutarties</w:t>
      </w:r>
      <w:r w:rsidR="006708BC" w:rsidRPr="00810E28">
        <w:rPr>
          <w:rFonts w:ascii="Arial" w:hAnsi="Arial" w:cs="Arial"/>
        </w:rPr>
        <w:t xml:space="preserve"> </w:t>
      </w:r>
      <w:r w:rsidR="009F58E5" w:rsidRPr="00810E28">
        <w:rPr>
          <w:rFonts w:ascii="Arial" w:hAnsi="Arial" w:cs="Arial"/>
        </w:rPr>
        <w:t>įsigaliojimo</w:t>
      </w:r>
      <w:r w:rsidRPr="00810E28">
        <w:rPr>
          <w:rFonts w:ascii="Arial" w:hAnsi="Arial" w:cs="Arial"/>
        </w:rPr>
        <w:t xml:space="preserve"> dienos.</w:t>
      </w:r>
    </w:p>
    <w:p w14:paraId="6E5641F2" w14:textId="1F88523F" w:rsidR="00EF2192" w:rsidRPr="00810E28" w:rsidRDefault="006F413C" w:rsidP="00991E56">
      <w:pPr>
        <w:shd w:val="clear" w:color="auto" w:fill="FFFFFF"/>
        <w:spacing w:after="0" w:line="240" w:lineRule="auto"/>
        <w:ind w:firstLine="360"/>
        <w:jc w:val="both"/>
        <w:rPr>
          <w:rStyle w:val="Laukeliai"/>
          <w:rFonts w:cs="Arial"/>
          <w:sz w:val="22"/>
        </w:rPr>
      </w:pPr>
      <w:r w:rsidRPr="00810E28">
        <w:rPr>
          <w:rFonts w:ascii="Arial" w:hAnsi="Arial" w:cs="Arial"/>
        </w:rPr>
        <w:t>3.</w:t>
      </w:r>
      <w:r w:rsidR="006708BC" w:rsidRPr="00810E28">
        <w:rPr>
          <w:rFonts w:ascii="Arial" w:eastAsia="Calibri" w:hAnsi="Arial" w:cs="Arial"/>
        </w:rPr>
        <w:t>3</w:t>
      </w:r>
      <w:r w:rsidRPr="00810E28">
        <w:rPr>
          <w:rFonts w:ascii="Arial" w:eastAsia="Calibri" w:hAnsi="Arial" w:cs="Arial"/>
        </w:rPr>
        <w:t>.</w:t>
      </w:r>
      <w:r w:rsidRPr="00810E28">
        <w:rPr>
          <w:rFonts w:ascii="Arial" w:hAnsi="Arial" w:cs="Arial"/>
        </w:rPr>
        <w:t xml:space="preserve"> Suteikęs Paslaugas Užsakovui Paslaugų teikėjas pateikia</w:t>
      </w:r>
      <w:r w:rsidR="00341B81" w:rsidRPr="00810E28">
        <w:rPr>
          <w:rFonts w:ascii="Arial" w:hAnsi="Arial" w:cs="Arial"/>
        </w:rPr>
        <w:t xml:space="preserve"> S</w:t>
      </w:r>
      <w:r w:rsidR="00A32389" w:rsidRPr="00810E28">
        <w:rPr>
          <w:rFonts w:ascii="Arial" w:hAnsi="Arial" w:cs="Arial"/>
        </w:rPr>
        <w:t>pecialiųjų sąlygų</w:t>
      </w:r>
      <w:r w:rsidR="00341B81" w:rsidRPr="00810E28">
        <w:rPr>
          <w:rFonts w:ascii="Arial" w:hAnsi="Arial" w:cs="Arial"/>
        </w:rPr>
        <w:t xml:space="preserve"> 1 priede „Techninė specifikacija“</w:t>
      </w:r>
      <w:r w:rsidR="004D58B3">
        <w:rPr>
          <w:rFonts w:ascii="Arial" w:hAnsi="Arial" w:cs="Arial"/>
        </w:rPr>
        <w:t xml:space="preserve"> </w:t>
      </w:r>
      <w:r w:rsidR="00B13564" w:rsidRPr="00810E28">
        <w:rPr>
          <w:rFonts w:ascii="Arial" w:hAnsi="Arial" w:cs="Arial"/>
        </w:rPr>
        <w:t xml:space="preserve">4.3. punkte </w:t>
      </w:r>
      <w:r w:rsidR="00175E26" w:rsidRPr="00810E28">
        <w:rPr>
          <w:rFonts w:ascii="Arial" w:hAnsi="Arial" w:cs="Arial"/>
        </w:rPr>
        <w:t xml:space="preserve">ir Sutarties Bendrosiose sąlygose </w:t>
      </w:r>
      <w:r w:rsidR="00341B81" w:rsidRPr="00810E28">
        <w:rPr>
          <w:rFonts w:ascii="Arial" w:hAnsi="Arial" w:cs="Arial"/>
        </w:rPr>
        <w:t>nurodytus dokumentus</w:t>
      </w:r>
      <w:r w:rsidRPr="00810E28">
        <w:rPr>
          <w:rFonts w:ascii="Arial" w:hAnsi="Arial" w:cs="Arial"/>
          <w:i/>
        </w:rPr>
        <w:t>.</w:t>
      </w:r>
    </w:p>
    <w:permEnd w:id="1071457370"/>
    <w:p w14:paraId="0B5A86D0" w14:textId="77777777" w:rsidR="00A06134" w:rsidRPr="00810E28" w:rsidRDefault="00A06134" w:rsidP="00991E56">
      <w:pPr>
        <w:spacing w:after="0" w:line="240" w:lineRule="auto"/>
        <w:ind w:firstLine="360"/>
        <w:jc w:val="both"/>
        <w:rPr>
          <w:rFonts w:ascii="Arial" w:hAnsi="Arial" w:cs="Arial"/>
        </w:rPr>
      </w:pPr>
    </w:p>
    <w:p w14:paraId="2AF281BA" w14:textId="77777777" w:rsidR="00AE1CCA" w:rsidRPr="00810E28" w:rsidRDefault="00AE1CCA" w:rsidP="00B62295">
      <w:pPr>
        <w:spacing w:after="0" w:line="240" w:lineRule="auto"/>
        <w:ind w:firstLine="360"/>
        <w:jc w:val="both"/>
        <w:rPr>
          <w:rFonts w:ascii="Arial" w:hAnsi="Arial" w:cs="Arial"/>
        </w:rPr>
      </w:pPr>
    </w:p>
    <w:p w14:paraId="34677DD5" w14:textId="77777777" w:rsidR="00540279" w:rsidRPr="00810E28" w:rsidRDefault="00B26941" w:rsidP="00B62295">
      <w:pPr>
        <w:spacing w:after="0" w:line="240" w:lineRule="auto"/>
        <w:ind w:firstLine="360"/>
        <w:jc w:val="center"/>
        <w:rPr>
          <w:rFonts w:ascii="Arial" w:hAnsi="Arial" w:cs="Arial"/>
          <w:b/>
        </w:rPr>
      </w:pPr>
      <w:r w:rsidRPr="00810E28">
        <w:rPr>
          <w:rFonts w:ascii="Arial" w:hAnsi="Arial" w:cs="Arial"/>
          <w:b/>
        </w:rPr>
        <w:t>4. PASLAUGŲ KOKYBĖ IR GARANTIJA</w:t>
      </w:r>
    </w:p>
    <w:p w14:paraId="0153363D" w14:textId="4442004A" w:rsidR="00540279" w:rsidRPr="00810E28" w:rsidRDefault="00B62295" w:rsidP="00B62295">
      <w:pPr>
        <w:shd w:val="clear" w:color="auto" w:fill="FFFFFF"/>
        <w:tabs>
          <w:tab w:val="left" w:pos="394"/>
          <w:tab w:val="left" w:pos="720"/>
        </w:tabs>
        <w:spacing w:after="0" w:line="240" w:lineRule="auto"/>
        <w:ind w:firstLine="360"/>
        <w:jc w:val="both"/>
        <w:rPr>
          <w:rFonts w:ascii="Arial" w:hAnsi="Arial" w:cs="Arial"/>
        </w:rPr>
      </w:pPr>
      <w:r w:rsidRPr="00810E28">
        <w:rPr>
          <w:rFonts w:ascii="Arial" w:hAnsi="Arial" w:cs="Arial"/>
        </w:rPr>
        <w:tab/>
      </w:r>
      <w:r w:rsidR="00540279" w:rsidRPr="00810E28">
        <w:rPr>
          <w:rFonts w:ascii="Arial" w:hAnsi="Arial" w:cs="Arial"/>
        </w:rPr>
        <w:t xml:space="preserve">4.1. </w:t>
      </w:r>
      <w:r w:rsidR="004B2269" w:rsidRPr="00810E28">
        <w:rPr>
          <w:rFonts w:ascii="Arial" w:hAnsi="Arial" w:cs="Arial"/>
        </w:rPr>
        <w:t>Paslaugos</w:t>
      </w:r>
      <w:r w:rsidR="00540279" w:rsidRPr="00810E28">
        <w:rPr>
          <w:rFonts w:ascii="Arial" w:hAnsi="Arial" w:cs="Arial"/>
        </w:rPr>
        <w:t xml:space="preserve"> turi būti </w:t>
      </w:r>
      <w:r w:rsidR="004B2269" w:rsidRPr="00810E28">
        <w:rPr>
          <w:rFonts w:ascii="Arial" w:hAnsi="Arial" w:cs="Arial"/>
        </w:rPr>
        <w:t>suteiktos kokybiškai</w:t>
      </w:r>
      <w:r w:rsidR="00540279" w:rsidRPr="00810E28">
        <w:rPr>
          <w:rFonts w:ascii="Arial" w:hAnsi="Arial" w:cs="Arial"/>
        </w:rPr>
        <w:t xml:space="preserve"> pagal Sutartyje </w:t>
      </w:r>
      <w:r w:rsidR="00344088" w:rsidRPr="00810E28">
        <w:rPr>
          <w:rFonts w:ascii="Arial" w:hAnsi="Arial" w:cs="Arial"/>
        </w:rPr>
        <w:t xml:space="preserve">ir jos </w:t>
      </w:r>
      <w:r w:rsidR="00344088" w:rsidRPr="00810E28">
        <w:rPr>
          <w:rFonts w:ascii="Arial" w:eastAsia="Calibri" w:hAnsi="Arial" w:cs="Arial"/>
        </w:rPr>
        <w:t>prieduose</w:t>
      </w:r>
      <w:r w:rsidR="00344088" w:rsidRPr="00810E28">
        <w:rPr>
          <w:rFonts w:ascii="Arial" w:hAnsi="Arial" w:cs="Arial"/>
        </w:rPr>
        <w:t xml:space="preserve"> </w:t>
      </w:r>
      <w:r w:rsidR="00540279" w:rsidRPr="00810E28">
        <w:rPr>
          <w:rFonts w:ascii="Arial" w:hAnsi="Arial" w:cs="Arial"/>
        </w:rPr>
        <w:t xml:space="preserve">nustatytus reikalavimus. Nustačius, kad </w:t>
      </w:r>
      <w:r w:rsidR="004B2269" w:rsidRPr="00810E28">
        <w:rPr>
          <w:rFonts w:ascii="Arial" w:hAnsi="Arial" w:cs="Arial"/>
        </w:rPr>
        <w:t>Paslaugos</w:t>
      </w:r>
      <w:r w:rsidR="00540279" w:rsidRPr="00810E28">
        <w:rPr>
          <w:rFonts w:ascii="Arial" w:hAnsi="Arial" w:cs="Arial"/>
        </w:rPr>
        <w:t xml:space="preserve"> yra nekokybiškos </w:t>
      </w:r>
      <w:r w:rsidR="00240C30" w:rsidRPr="00810E28">
        <w:rPr>
          <w:rFonts w:ascii="Arial" w:hAnsi="Arial" w:cs="Arial"/>
        </w:rPr>
        <w:t xml:space="preserve">Paslaugų teikėjas privalo ištaisyti Paslaugų trūkumus per </w:t>
      </w:r>
      <w:r w:rsidR="006708BC" w:rsidRPr="00810E28">
        <w:rPr>
          <w:rFonts w:ascii="Arial" w:eastAsia="Calibri" w:hAnsi="Arial" w:cs="Arial"/>
        </w:rPr>
        <w:t>3</w:t>
      </w:r>
      <w:r w:rsidR="0028500D" w:rsidRPr="00810E28">
        <w:rPr>
          <w:rFonts w:ascii="Arial" w:eastAsia="Calibri" w:hAnsi="Arial" w:cs="Arial"/>
        </w:rPr>
        <w:t xml:space="preserve"> (</w:t>
      </w:r>
      <w:r w:rsidR="006708BC" w:rsidRPr="00810E28">
        <w:rPr>
          <w:rFonts w:ascii="Arial" w:eastAsia="Calibri" w:hAnsi="Arial" w:cs="Arial"/>
        </w:rPr>
        <w:t>tris</w:t>
      </w:r>
      <w:r w:rsidR="0028500D" w:rsidRPr="00810E28">
        <w:rPr>
          <w:rFonts w:ascii="Arial" w:eastAsia="Calibri" w:hAnsi="Arial" w:cs="Arial"/>
        </w:rPr>
        <w:t>)</w:t>
      </w:r>
      <w:r w:rsidR="00857CD9" w:rsidRPr="00810E28">
        <w:rPr>
          <w:rFonts w:ascii="Arial" w:eastAsia="Calibri" w:hAnsi="Arial" w:cs="Arial"/>
        </w:rPr>
        <w:t> </w:t>
      </w:r>
      <w:r w:rsidR="006708BC" w:rsidRPr="00810E28">
        <w:rPr>
          <w:rFonts w:ascii="Arial" w:eastAsia="Calibri" w:hAnsi="Arial" w:cs="Arial"/>
        </w:rPr>
        <w:t>darbo dienas</w:t>
      </w:r>
      <w:r w:rsidR="00857CD9" w:rsidRPr="00810E28">
        <w:rPr>
          <w:rFonts w:ascii="Arial" w:eastAsia="Calibri" w:hAnsi="Arial" w:cs="Arial"/>
        </w:rPr>
        <w:t xml:space="preserve">  </w:t>
      </w:r>
      <w:r w:rsidR="00540279" w:rsidRPr="00810E28">
        <w:rPr>
          <w:rFonts w:ascii="Arial" w:hAnsi="Arial" w:cs="Arial"/>
        </w:rPr>
        <w:t xml:space="preserve">nuo </w:t>
      </w:r>
      <w:r w:rsidR="00240C30" w:rsidRPr="00810E28">
        <w:rPr>
          <w:rFonts w:ascii="Arial" w:hAnsi="Arial" w:cs="Arial"/>
        </w:rPr>
        <w:t>Užsakovo</w:t>
      </w:r>
      <w:r w:rsidR="00540279" w:rsidRPr="00810E28">
        <w:rPr>
          <w:rFonts w:ascii="Arial" w:hAnsi="Arial" w:cs="Arial"/>
        </w:rPr>
        <w:t xml:space="preserve"> pranešimo apie nekokybiškas </w:t>
      </w:r>
      <w:r w:rsidR="004B2269" w:rsidRPr="00810E28">
        <w:rPr>
          <w:rFonts w:ascii="Arial" w:hAnsi="Arial" w:cs="Arial"/>
        </w:rPr>
        <w:t>Paslaugas</w:t>
      </w:r>
      <w:r w:rsidR="004B2269" w:rsidRPr="00810E28">
        <w:rPr>
          <w:rFonts w:ascii="Arial" w:eastAsia="Calibri" w:hAnsi="Arial" w:cs="Arial"/>
        </w:rPr>
        <w:t xml:space="preserve"> </w:t>
      </w:r>
      <w:r w:rsidR="00540279" w:rsidRPr="00810E28">
        <w:rPr>
          <w:rFonts w:ascii="Arial" w:hAnsi="Arial" w:cs="Arial"/>
        </w:rPr>
        <w:t xml:space="preserve">išsiuntimo </w:t>
      </w:r>
      <w:r w:rsidR="004B2269" w:rsidRPr="00810E28">
        <w:rPr>
          <w:rFonts w:ascii="Arial" w:hAnsi="Arial" w:cs="Arial"/>
        </w:rPr>
        <w:t>Paslaugų teikėjui</w:t>
      </w:r>
      <w:r w:rsidR="00540279" w:rsidRPr="00810E28">
        <w:rPr>
          <w:rFonts w:ascii="Arial" w:hAnsi="Arial" w:cs="Arial"/>
        </w:rPr>
        <w:t xml:space="preserve"> momento</w:t>
      </w:r>
      <w:r w:rsidR="00857CD9" w:rsidRPr="00810E28">
        <w:rPr>
          <w:rFonts w:ascii="Arial" w:hAnsi="Arial" w:cs="Arial"/>
        </w:rPr>
        <w:t xml:space="preserve"> arba per kitą </w:t>
      </w:r>
      <w:r w:rsidR="0041452D" w:rsidRPr="00810E28">
        <w:rPr>
          <w:rFonts w:ascii="Arial" w:hAnsi="Arial" w:cs="Arial"/>
        </w:rPr>
        <w:t>Šalių suderintą</w:t>
      </w:r>
      <w:r w:rsidR="00CC69C3" w:rsidRPr="00810E28">
        <w:rPr>
          <w:rFonts w:ascii="Arial" w:hAnsi="Arial" w:cs="Arial"/>
        </w:rPr>
        <w:t xml:space="preserve"> protingą</w:t>
      </w:r>
      <w:r w:rsidR="00857CD9" w:rsidRPr="00810E28">
        <w:rPr>
          <w:rFonts w:ascii="Arial" w:hAnsi="Arial" w:cs="Arial"/>
        </w:rPr>
        <w:t xml:space="preserve"> terminą</w:t>
      </w:r>
      <w:r w:rsidR="00540279" w:rsidRPr="00810E28">
        <w:rPr>
          <w:rFonts w:ascii="Arial" w:hAnsi="Arial" w:cs="Arial"/>
        </w:rPr>
        <w:t>.</w:t>
      </w:r>
      <w:r w:rsidR="00EE5CD9" w:rsidRPr="00810E28">
        <w:rPr>
          <w:rFonts w:ascii="Arial" w:hAnsi="Arial" w:cs="Arial"/>
        </w:rPr>
        <w:t xml:space="preserve"> </w:t>
      </w:r>
    </w:p>
    <w:p w14:paraId="70547E2D" w14:textId="0592638E" w:rsidR="00540279" w:rsidRPr="00810E28" w:rsidRDefault="00540279" w:rsidP="00B62295">
      <w:pPr>
        <w:spacing w:after="0" w:line="240" w:lineRule="auto"/>
        <w:ind w:firstLine="360"/>
        <w:jc w:val="both"/>
        <w:rPr>
          <w:rFonts w:ascii="Arial" w:hAnsi="Arial" w:cs="Arial"/>
        </w:rPr>
      </w:pPr>
      <w:permStart w:id="1350239740" w:edGrp="everyone"/>
      <w:r w:rsidRPr="00810E28">
        <w:rPr>
          <w:rFonts w:ascii="Arial" w:eastAsia="Calibri" w:hAnsi="Arial" w:cs="Arial"/>
        </w:rPr>
        <w:t>4.</w:t>
      </w:r>
      <w:r w:rsidR="00EA6B4C" w:rsidRPr="00810E28">
        <w:rPr>
          <w:rFonts w:ascii="Arial" w:eastAsia="Calibri" w:hAnsi="Arial" w:cs="Arial"/>
        </w:rPr>
        <w:t>2</w:t>
      </w:r>
      <w:r w:rsidRPr="00810E28">
        <w:rPr>
          <w:rFonts w:ascii="Arial" w:eastAsia="Calibri" w:hAnsi="Arial" w:cs="Arial"/>
        </w:rPr>
        <w:t>.</w:t>
      </w:r>
      <w:r w:rsidRPr="00810E28">
        <w:rPr>
          <w:rFonts w:ascii="Arial" w:hAnsi="Arial" w:cs="Arial"/>
        </w:rPr>
        <w:t xml:space="preserve"> </w:t>
      </w:r>
      <w:r w:rsidR="004B2269" w:rsidRPr="00810E28">
        <w:rPr>
          <w:rFonts w:ascii="Arial" w:hAnsi="Arial" w:cs="Arial"/>
        </w:rPr>
        <w:t>Paslaugų</w:t>
      </w:r>
      <w:r w:rsidRPr="00810E28">
        <w:rPr>
          <w:rFonts w:ascii="Arial" w:hAnsi="Arial" w:cs="Arial"/>
        </w:rPr>
        <w:t xml:space="preserve"> trūkumų nustatymo bei šalinimo tvarka numatyta</w:t>
      </w:r>
      <w:r w:rsidR="00814CD0" w:rsidRPr="00810E28">
        <w:rPr>
          <w:rFonts w:ascii="Arial" w:hAnsi="Arial" w:cs="Arial"/>
        </w:rPr>
        <w:t xml:space="preserve"> </w:t>
      </w:r>
      <w:r w:rsidRPr="00810E28">
        <w:rPr>
          <w:rFonts w:ascii="Arial" w:hAnsi="Arial" w:cs="Arial"/>
        </w:rPr>
        <w:t>Sutarties Bendrosiose sąlygose.</w:t>
      </w:r>
      <w:r w:rsidR="007F6810" w:rsidRPr="00810E28">
        <w:rPr>
          <w:rFonts w:ascii="Arial" w:hAnsi="Arial" w:cs="Arial"/>
        </w:rPr>
        <w:t xml:space="preserve"> </w:t>
      </w:r>
    </w:p>
    <w:permEnd w:id="1350239740"/>
    <w:p w14:paraId="74797124" w14:textId="77777777" w:rsidR="00540279" w:rsidRPr="00810E28" w:rsidRDefault="00540279" w:rsidP="00B62295">
      <w:pPr>
        <w:shd w:val="clear" w:color="auto" w:fill="FFFFFF"/>
        <w:tabs>
          <w:tab w:val="left" w:pos="394"/>
          <w:tab w:val="left" w:pos="720"/>
        </w:tabs>
        <w:spacing w:after="0" w:line="240" w:lineRule="auto"/>
        <w:ind w:firstLine="360"/>
        <w:jc w:val="both"/>
        <w:rPr>
          <w:rFonts w:ascii="Arial" w:hAnsi="Arial" w:cs="Arial"/>
        </w:rPr>
      </w:pPr>
    </w:p>
    <w:p w14:paraId="00BC5CB2" w14:textId="77777777" w:rsidR="00DB5C18" w:rsidRPr="00810E28" w:rsidRDefault="00DB5C18" w:rsidP="00B62295">
      <w:pPr>
        <w:shd w:val="clear" w:color="auto" w:fill="FFFFFF"/>
        <w:tabs>
          <w:tab w:val="left" w:pos="394"/>
          <w:tab w:val="left" w:pos="720"/>
        </w:tabs>
        <w:spacing w:after="0" w:line="240" w:lineRule="auto"/>
        <w:ind w:firstLine="360"/>
        <w:jc w:val="both"/>
        <w:rPr>
          <w:rFonts w:ascii="Arial" w:hAnsi="Arial" w:cs="Arial"/>
        </w:rPr>
      </w:pPr>
    </w:p>
    <w:p w14:paraId="003E1624" w14:textId="77777777" w:rsidR="009251EB" w:rsidRDefault="009251EB" w:rsidP="00B62295">
      <w:pPr>
        <w:shd w:val="clear" w:color="auto" w:fill="FFFFFF"/>
        <w:tabs>
          <w:tab w:val="left" w:pos="394"/>
          <w:tab w:val="left" w:pos="720"/>
        </w:tabs>
        <w:spacing w:after="0" w:line="240" w:lineRule="auto"/>
        <w:ind w:firstLine="360"/>
        <w:jc w:val="both"/>
        <w:rPr>
          <w:rFonts w:ascii="Arial" w:hAnsi="Arial" w:cs="Arial"/>
        </w:rPr>
      </w:pPr>
    </w:p>
    <w:p w14:paraId="1DBB60FB" w14:textId="77777777" w:rsidR="009174E1" w:rsidRDefault="009174E1" w:rsidP="00B62295">
      <w:pPr>
        <w:shd w:val="clear" w:color="auto" w:fill="FFFFFF"/>
        <w:tabs>
          <w:tab w:val="left" w:pos="394"/>
          <w:tab w:val="left" w:pos="720"/>
        </w:tabs>
        <w:spacing w:after="0" w:line="240" w:lineRule="auto"/>
        <w:ind w:firstLine="360"/>
        <w:jc w:val="both"/>
        <w:rPr>
          <w:rFonts w:ascii="Arial" w:hAnsi="Arial" w:cs="Arial"/>
        </w:rPr>
      </w:pPr>
    </w:p>
    <w:p w14:paraId="5B040290" w14:textId="77777777" w:rsidR="009174E1" w:rsidRPr="00810E28" w:rsidRDefault="009174E1" w:rsidP="00B62295">
      <w:pPr>
        <w:shd w:val="clear" w:color="auto" w:fill="FFFFFF"/>
        <w:tabs>
          <w:tab w:val="left" w:pos="394"/>
          <w:tab w:val="left" w:pos="720"/>
        </w:tabs>
        <w:spacing w:after="0" w:line="240" w:lineRule="auto"/>
        <w:ind w:firstLine="360"/>
        <w:jc w:val="both"/>
        <w:rPr>
          <w:rFonts w:ascii="Arial" w:hAnsi="Arial" w:cs="Arial"/>
        </w:rPr>
      </w:pPr>
    </w:p>
    <w:p w14:paraId="71F673ED" w14:textId="77777777" w:rsidR="00540279" w:rsidRPr="00810E28" w:rsidRDefault="00B26941" w:rsidP="00B62295">
      <w:pPr>
        <w:spacing w:after="0" w:line="240" w:lineRule="auto"/>
        <w:ind w:firstLine="360"/>
        <w:jc w:val="center"/>
        <w:rPr>
          <w:rFonts w:ascii="Arial" w:hAnsi="Arial" w:cs="Arial"/>
          <w:b/>
        </w:rPr>
      </w:pPr>
      <w:r w:rsidRPr="00810E28">
        <w:rPr>
          <w:rFonts w:ascii="Arial" w:hAnsi="Arial" w:cs="Arial"/>
          <w:b/>
        </w:rPr>
        <w:t>5. ŠALIŲ ATSAKOMYBĖ</w:t>
      </w:r>
    </w:p>
    <w:p w14:paraId="16CA4310" w14:textId="19EC4394" w:rsidR="00540279" w:rsidRPr="00810E28" w:rsidRDefault="00D84D45" w:rsidP="00B62295">
      <w:pPr>
        <w:shd w:val="clear" w:color="auto" w:fill="FFFFFF"/>
        <w:spacing w:after="0" w:line="240" w:lineRule="auto"/>
        <w:ind w:firstLine="360"/>
        <w:jc w:val="both"/>
        <w:rPr>
          <w:rFonts w:ascii="Arial" w:hAnsi="Arial" w:cs="Arial"/>
        </w:rPr>
      </w:pPr>
      <w:r w:rsidRPr="00810E28">
        <w:rPr>
          <w:rFonts w:ascii="Arial" w:hAnsi="Arial" w:cs="Arial"/>
        </w:rPr>
        <w:t>5.1</w:t>
      </w:r>
      <w:r w:rsidR="00540279" w:rsidRPr="00810E28">
        <w:rPr>
          <w:rFonts w:ascii="Arial" w:hAnsi="Arial" w:cs="Arial"/>
        </w:rPr>
        <w:t xml:space="preserve">. Jeigu </w:t>
      </w:r>
      <w:r w:rsidR="00240C30" w:rsidRPr="00810E28">
        <w:rPr>
          <w:rFonts w:ascii="Arial" w:hAnsi="Arial" w:cs="Arial"/>
        </w:rPr>
        <w:t>Paslaugų teikėjas</w:t>
      </w:r>
      <w:r w:rsidR="00540279" w:rsidRPr="00810E28">
        <w:rPr>
          <w:rFonts w:ascii="Arial" w:hAnsi="Arial" w:cs="Arial"/>
        </w:rPr>
        <w:t xml:space="preserve"> vėluoja </w:t>
      </w:r>
      <w:r w:rsidR="00240C30" w:rsidRPr="00810E28">
        <w:rPr>
          <w:rFonts w:ascii="Arial" w:hAnsi="Arial" w:cs="Arial"/>
        </w:rPr>
        <w:t>suteikti Paslaugas</w:t>
      </w:r>
      <w:r w:rsidR="00540279" w:rsidRPr="00810E28">
        <w:rPr>
          <w:rFonts w:ascii="Arial" w:eastAsia="Calibri" w:hAnsi="Arial" w:cs="Arial"/>
        </w:rPr>
        <w:t>,</w:t>
      </w:r>
      <w:r w:rsidR="00540279" w:rsidRPr="00810E28">
        <w:rPr>
          <w:rFonts w:ascii="Arial" w:hAnsi="Arial" w:cs="Arial"/>
        </w:rPr>
        <w:t xml:space="preserve"> ar ištaisyti jų trūkumus, </w:t>
      </w:r>
      <w:r w:rsidR="00240C30" w:rsidRPr="00810E28">
        <w:rPr>
          <w:rFonts w:ascii="Arial" w:hAnsi="Arial" w:cs="Arial"/>
        </w:rPr>
        <w:t>Užsakovas</w:t>
      </w:r>
      <w:r w:rsidR="00540279" w:rsidRPr="00810E28">
        <w:rPr>
          <w:rFonts w:ascii="Arial" w:hAnsi="Arial" w:cs="Arial"/>
        </w:rPr>
        <w:t xml:space="preserve"> nuo kitos dienos </w:t>
      </w:r>
      <w:r w:rsidR="00240C30" w:rsidRPr="00810E28">
        <w:rPr>
          <w:rFonts w:ascii="Arial" w:hAnsi="Arial" w:cs="Arial"/>
        </w:rPr>
        <w:t>Paslaugų teikėjui</w:t>
      </w:r>
      <w:r w:rsidR="00540279" w:rsidRPr="00810E28">
        <w:rPr>
          <w:rFonts w:ascii="Arial" w:hAnsi="Arial" w:cs="Arial"/>
        </w:rPr>
        <w:t xml:space="preserve"> skaičiuoja 0,1 (vienos dešimtosios) procento dydžio delspinigius už kiekvieną uždels</w:t>
      </w:r>
      <w:r w:rsidR="00240C30" w:rsidRPr="00810E28">
        <w:rPr>
          <w:rFonts w:ascii="Arial" w:hAnsi="Arial" w:cs="Arial"/>
        </w:rPr>
        <w:t>tą kalendorinę dieną nuo laiku nesuteiktų</w:t>
      </w:r>
      <w:r w:rsidR="007A6A57" w:rsidRPr="00810E28">
        <w:rPr>
          <w:rFonts w:ascii="Arial" w:hAnsi="Arial" w:cs="Arial"/>
        </w:rPr>
        <w:t xml:space="preserve"> Paslaugų kainos</w:t>
      </w:r>
      <w:r w:rsidR="00540279" w:rsidRPr="00810E28">
        <w:rPr>
          <w:rFonts w:ascii="Arial" w:hAnsi="Arial" w:cs="Arial"/>
        </w:rPr>
        <w:t xml:space="preserve">, </w:t>
      </w:r>
      <w:r w:rsidR="00E57760" w:rsidRPr="00810E28">
        <w:rPr>
          <w:rFonts w:ascii="Arial" w:hAnsi="Arial" w:cs="Arial"/>
        </w:rPr>
        <w:t>ne</w:t>
      </w:r>
      <w:r w:rsidR="00540279" w:rsidRPr="00810E28">
        <w:rPr>
          <w:rFonts w:ascii="Arial" w:hAnsi="Arial" w:cs="Arial"/>
        </w:rPr>
        <w:t xml:space="preserve">įskaitant PVM, maksimalią delspinigių skaičiavimo ribą nustatant 20 (dvidešimt) procentų nuo </w:t>
      </w:r>
      <w:permStart w:id="691029931" w:edGrp="everyone"/>
      <w:r w:rsidR="00540279" w:rsidRPr="00810E28">
        <w:rPr>
          <w:rFonts w:ascii="Arial" w:eastAsia="Calibri" w:hAnsi="Arial" w:cs="Arial"/>
        </w:rPr>
        <w:t xml:space="preserve">(maksimalios) Sutarties kainos </w:t>
      </w:r>
      <w:r w:rsidR="00B60AD2" w:rsidRPr="00810E28">
        <w:rPr>
          <w:rFonts w:ascii="Arial" w:eastAsia="Calibri" w:hAnsi="Arial" w:cs="Arial"/>
        </w:rPr>
        <w:t>ne</w:t>
      </w:r>
      <w:r w:rsidR="00540279" w:rsidRPr="00810E28">
        <w:rPr>
          <w:rFonts w:ascii="Arial" w:eastAsia="Calibri" w:hAnsi="Arial" w:cs="Arial"/>
        </w:rPr>
        <w:t>įskaitant PVM</w:t>
      </w:r>
      <w:r w:rsidR="00540279" w:rsidRPr="00810E28">
        <w:rPr>
          <w:rFonts w:ascii="Arial" w:hAnsi="Arial" w:cs="Arial"/>
        </w:rPr>
        <w:t xml:space="preserve">. </w:t>
      </w:r>
      <w:permEnd w:id="691029931"/>
    </w:p>
    <w:p w14:paraId="687B68F1" w14:textId="439B6249" w:rsidR="003C1F56" w:rsidRPr="00810E28" w:rsidRDefault="00D84D45" w:rsidP="00B62295">
      <w:pPr>
        <w:shd w:val="clear" w:color="auto" w:fill="FFFFFF"/>
        <w:spacing w:after="0" w:line="240" w:lineRule="auto"/>
        <w:ind w:firstLine="360"/>
        <w:jc w:val="both"/>
        <w:rPr>
          <w:rFonts w:ascii="Arial" w:hAnsi="Arial" w:cs="Arial"/>
        </w:rPr>
      </w:pPr>
      <w:r w:rsidRPr="00810E28">
        <w:rPr>
          <w:rFonts w:ascii="Arial" w:hAnsi="Arial" w:cs="Arial"/>
        </w:rPr>
        <w:t>5.2</w:t>
      </w:r>
      <w:r w:rsidR="00540279" w:rsidRPr="00810E28">
        <w:rPr>
          <w:rFonts w:ascii="Arial" w:hAnsi="Arial" w:cs="Arial"/>
        </w:rPr>
        <w:t xml:space="preserve">. Jei </w:t>
      </w:r>
      <w:r w:rsidR="00240C30" w:rsidRPr="00810E28">
        <w:rPr>
          <w:rFonts w:ascii="Arial" w:hAnsi="Arial" w:cs="Arial"/>
        </w:rPr>
        <w:t>Užsakovas</w:t>
      </w:r>
      <w:r w:rsidR="00540279" w:rsidRPr="00810E28">
        <w:rPr>
          <w:rFonts w:ascii="Arial" w:hAnsi="Arial" w:cs="Arial"/>
        </w:rPr>
        <w:t xml:space="preserve"> uždelsia atsiskaityti už tinkamai </w:t>
      </w:r>
      <w:r w:rsidR="00240C30" w:rsidRPr="00810E28">
        <w:rPr>
          <w:rFonts w:ascii="Arial" w:hAnsi="Arial" w:cs="Arial"/>
        </w:rPr>
        <w:t>Paslaugų teikėjo suteiktas</w:t>
      </w:r>
      <w:r w:rsidR="00540279" w:rsidRPr="00810E28">
        <w:rPr>
          <w:rFonts w:ascii="Arial" w:hAnsi="Arial" w:cs="Arial"/>
        </w:rPr>
        <w:t xml:space="preserve"> ir perduotas kokybiškas </w:t>
      </w:r>
      <w:r w:rsidR="00240C30" w:rsidRPr="00810E28">
        <w:rPr>
          <w:rFonts w:ascii="Arial" w:hAnsi="Arial" w:cs="Arial"/>
        </w:rPr>
        <w:t>Paslaugas</w:t>
      </w:r>
      <w:r w:rsidR="00540279" w:rsidRPr="00810E28">
        <w:rPr>
          <w:rFonts w:ascii="Arial" w:hAnsi="Arial" w:cs="Arial"/>
        </w:rPr>
        <w:t xml:space="preserve"> per Sutartyje nurodytą terminą, </w:t>
      </w:r>
      <w:r w:rsidR="00240C30" w:rsidRPr="00810E28">
        <w:rPr>
          <w:rFonts w:ascii="Arial" w:hAnsi="Arial" w:cs="Arial"/>
        </w:rPr>
        <w:t>Paslaugų teikėjas</w:t>
      </w:r>
      <w:r w:rsidR="00540279" w:rsidRPr="00810E28">
        <w:rPr>
          <w:rFonts w:ascii="Arial" w:hAnsi="Arial" w:cs="Arial"/>
        </w:rPr>
        <w:t xml:space="preserve"> nuo kitos dienos </w:t>
      </w:r>
      <w:r w:rsidR="00540279" w:rsidRPr="00810E28">
        <w:rPr>
          <w:rFonts w:ascii="Arial" w:eastAsia="Calibri" w:hAnsi="Arial" w:cs="Arial"/>
        </w:rPr>
        <w:t>skaičiuoja</w:t>
      </w:r>
      <w:r w:rsidR="00540279" w:rsidRPr="00810E28">
        <w:rPr>
          <w:rFonts w:ascii="Arial" w:hAnsi="Arial" w:cs="Arial"/>
        </w:rPr>
        <w:t xml:space="preserve"> </w:t>
      </w:r>
      <w:r w:rsidR="00240C30" w:rsidRPr="00810E28">
        <w:rPr>
          <w:rFonts w:ascii="Arial" w:hAnsi="Arial" w:cs="Arial"/>
        </w:rPr>
        <w:t>Užsakovui</w:t>
      </w:r>
      <w:r w:rsidR="00540279" w:rsidRPr="00810E28">
        <w:rPr>
          <w:rFonts w:ascii="Arial" w:hAnsi="Arial" w:cs="Arial"/>
        </w:rPr>
        <w:t xml:space="preserve"> 0,1 (vienos dešimtosios) procento dydžio delspinigius nuo neapmokėtos sumos, </w:t>
      </w:r>
      <w:r w:rsidR="00601BBE" w:rsidRPr="00810E28">
        <w:rPr>
          <w:rFonts w:ascii="Arial" w:hAnsi="Arial" w:cs="Arial"/>
        </w:rPr>
        <w:t>ne</w:t>
      </w:r>
      <w:r w:rsidR="00540279" w:rsidRPr="00810E28">
        <w:rPr>
          <w:rFonts w:ascii="Arial" w:hAnsi="Arial" w:cs="Arial"/>
        </w:rPr>
        <w:t xml:space="preserve">įskaitant PVM, maksimalią delspinigių skaičiavimo ribą nustatant 20 (dvidešimt) procentų nuo </w:t>
      </w:r>
      <w:permStart w:id="1141190907" w:edGrp="everyone"/>
      <w:r w:rsidR="00540279" w:rsidRPr="00810E28">
        <w:rPr>
          <w:rFonts w:ascii="Arial" w:eastAsia="Calibri" w:hAnsi="Arial" w:cs="Arial"/>
        </w:rPr>
        <w:t xml:space="preserve">(maksimalios) Sutarties kainos, </w:t>
      </w:r>
      <w:r w:rsidR="00601BBE" w:rsidRPr="00810E28">
        <w:rPr>
          <w:rFonts w:ascii="Arial" w:eastAsia="Calibri" w:hAnsi="Arial" w:cs="Arial"/>
        </w:rPr>
        <w:t>ne</w:t>
      </w:r>
      <w:r w:rsidR="00540279" w:rsidRPr="00810E28">
        <w:rPr>
          <w:rFonts w:ascii="Arial" w:eastAsia="Calibri" w:hAnsi="Arial" w:cs="Arial"/>
        </w:rPr>
        <w:t>įskaitant PVM</w:t>
      </w:r>
      <w:r w:rsidR="00415A22" w:rsidRPr="00810E28">
        <w:rPr>
          <w:rFonts w:ascii="Arial" w:eastAsia="Calibri" w:hAnsi="Arial" w:cs="Arial"/>
        </w:rPr>
        <w:t>.</w:t>
      </w:r>
    </w:p>
    <w:permEnd w:id="1141190907"/>
    <w:p w14:paraId="2C724052" w14:textId="3CC5308B" w:rsidR="00B5060C" w:rsidRPr="00810E28" w:rsidRDefault="00B5060C" w:rsidP="00B5060C">
      <w:pPr>
        <w:spacing w:after="0" w:line="240" w:lineRule="auto"/>
        <w:ind w:firstLine="360"/>
        <w:jc w:val="both"/>
        <w:rPr>
          <w:rFonts w:ascii="Arial" w:eastAsia="Calibri" w:hAnsi="Arial" w:cs="Arial"/>
        </w:rPr>
      </w:pPr>
      <w:r w:rsidRPr="00810E28">
        <w:rPr>
          <w:rFonts w:ascii="Arial" w:eastAsia="Calibri" w:hAnsi="Arial" w:cs="Arial"/>
          <w:iCs/>
        </w:rPr>
        <w:t>5.3</w:t>
      </w:r>
      <w:r w:rsidR="00D8299D" w:rsidRPr="00810E28">
        <w:rPr>
          <w:rFonts w:ascii="Arial" w:eastAsia="Calibri" w:hAnsi="Arial" w:cs="Arial"/>
          <w:iCs/>
        </w:rPr>
        <w:t>. Jei Paslaugų teikėjas, vykdydamas Sutartį, nesilaiko galiojančių teisės aktų reikalavimų ir dėl to</w:t>
      </w:r>
      <w:r w:rsidR="00004838" w:rsidRPr="00810E28">
        <w:rPr>
          <w:rFonts w:ascii="Arial" w:eastAsia="Calibri" w:hAnsi="Arial" w:cs="Arial"/>
          <w:iCs/>
        </w:rPr>
        <w:t xml:space="preserve"> </w:t>
      </w:r>
      <w:r w:rsidR="00D8299D" w:rsidRPr="00810E28">
        <w:rPr>
          <w:rFonts w:ascii="Arial" w:eastAsia="Calibri" w:hAnsi="Arial" w:cs="Arial"/>
          <w:iCs/>
        </w:rPr>
        <w:t>kompetentingos įgaliotos valstybinės institucijos pritaiko baudas ar kitas sankcijas Užsakovui, ar dėl</w:t>
      </w:r>
      <w:r w:rsidR="00004838" w:rsidRPr="00810E28">
        <w:rPr>
          <w:rFonts w:ascii="Arial" w:eastAsia="Calibri" w:hAnsi="Arial" w:cs="Arial"/>
          <w:iCs/>
        </w:rPr>
        <w:t xml:space="preserve"> </w:t>
      </w:r>
      <w:r w:rsidR="00D8299D" w:rsidRPr="00810E28">
        <w:rPr>
          <w:rFonts w:ascii="Arial" w:eastAsia="Calibri" w:hAnsi="Arial" w:cs="Arial"/>
          <w:iCs/>
        </w:rPr>
        <w:t>aplinkybių, susijusių su Paslaugų teikėju ar jo teikiamomis Paslaugomis, Užsakovui yra taikomos prekybinės,</w:t>
      </w:r>
      <w:r w:rsidR="00004838" w:rsidRPr="00810E28">
        <w:rPr>
          <w:rFonts w:ascii="Arial" w:eastAsia="Calibri" w:hAnsi="Arial" w:cs="Arial"/>
          <w:iCs/>
        </w:rPr>
        <w:t xml:space="preserve"> </w:t>
      </w:r>
      <w:r w:rsidR="00D8299D" w:rsidRPr="00810E28">
        <w:rPr>
          <w:rFonts w:ascii="Arial" w:eastAsia="Calibri" w:hAnsi="Arial" w:cs="Arial"/>
          <w:iCs/>
        </w:rPr>
        <w:t>ekonominės ar finansinės sankcijos, Paslaugų teikėjas savo kompetencijos ribose įsipareigoja dėti</w:t>
      </w:r>
      <w:r w:rsidR="00004838" w:rsidRPr="00810E28">
        <w:rPr>
          <w:rFonts w:ascii="Arial" w:eastAsia="Calibri" w:hAnsi="Arial" w:cs="Arial"/>
          <w:iCs/>
        </w:rPr>
        <w:t xml:space="preserve"> </w:t>
      </w:r>
      <w:r w:rsidR="00D8299D" w:rsidRPr="00810E28">
        <w:rPr>
          <w:rFonts w:ascii="Arial" w:eastAsia="Calibri" w:hAnsi="Arial" w:cs="Arial"/>
          <w:iCs/>
        </w:rPr>
        <w:t>maksimalias pastangas, siekiant apsaugoti Užsakovą bei susijusius trečiuosius asmenis nuo neigiamų</w:t>
      </w:r>
      <w:r w:rsidR="00004838" w:rsidRPr="00810E28">
        <w:rPr>
          <w:rFonts w:ascii="Arial" w:eastAsia="Calibri" w:hAnsi="Arial" w:cs="Arial"/>
          <w:iCs/>
        </w:rPr>
        <w:t xml:space="preserve"> </w:t>
      </w:r>
      <w:r w:rsidR="00D8299D" w:rsidRPr="00810E28">
        <w:rPr>
          <w:rFonts w:ascii="Arial" w:eastAsia="Calibri" w:hAnsi="Arial" w:cs="Arial"/>
          <w:iCs/>
        </w:rPr>
        <w:t>pasekmių. Paslaugų teikėjas įsipareigoja atlyginti Užsakovo patirtus tiesioginius nuostolius ar žalą bei</w:t>
      </w:r>
      <w:r w:rsidR="00004838" w:rsidRPr="00810E28">
        <w:rPr>
          <w:rFonts w:ascii="Arial" w:eastAsia="Calibri" w:hAnsi="Arial" w:cs="Arial"/>
          <w:iCs/>
        </w:rPr>
        <w:t xml:space="preserve"> </w:t>
      </w:r>
      <w:r w:rsidR="00D8299D" w:rsidRPr="00810E28">
        <w:rPr>
          <w:rFonts w:ascii="Arial" w:eastAsia="Calibri" w:hAnsi="Arial" w:cs="Arial"/>
          <w:iCs/>
        </w:rPr>
        <w:t>papildomas išlaidas (įskaitant, bet neapsiribojant, dėl Užsakovo dalykinės reputacijos sumenkimo, veiklos</w:t>
      </w:r>
      <w:r w:rsidR="00004838" w:rsidRPr="00810E28">
        <w:rPr>
          <w:rFonts w:ascii="Arial" w:eastAsia="Calibri" w:hAnsi="Arial" w:cs="Arial"/>
          <w:iCs/>
        </w:rPr>
        <w:t xml:space="preserve"> </w:t>
      </w:r>
      <w:r w:rsidR="00D8299D" w:rsidRPr="00810E28">
        <w:rPr>
          <w:rFonts w:ascii="Arial" w:eastAsia="Calibri" w:hAnsi="Arial" w:cs="Arial"/>
          <w:iCs/>
        </w:rPr>
        <w:t>suvaržymų, verslo sandorių bei klientų praradimo ar kitų neigiamų pasekmių, susijusių su Užsakovo ar jo</w:t>
      </w:r>
      <w:r w:rsidR="00004838" w:rsidRPr="00810E28">
        <w:rPr>
          <w:rFonts w:ascii="Arial" w:eastAsia="Calibri" w:hAnsi="Arial" w:cs="Arial"/>
          <w:iCs/>
        </w:rPr>
        <w:t xml:space="preserve"> </w:t>
      </w:r>
      <w:r w:rsidR="00D8299D" w:rsidRPr="00810E28">
        <w:rPr>
          <w:rFonts w:ascii="Arial" w:eastAsia="Calibri" w:hAnsi="Arial" w:cs="Arial"/>
          <w:iCs/>
        </w:rPr>
        <w:t>darbuotojų veiklos apribojimais)</w:t>
      </w:r>
      <w:r w:rsidR="00004838" w:rsidRPr="00810E28">
        <w:rPr>
          <w:rFonts w:ascii="Arial" w:eastAsia="Calibri" w:hAnsi="Arial" w:cs="Arial"/>
          <w:iCs/>
        </w:rPr>
        <w:t>.</w:t>
      </w:r>
    </w:p>
    <w:p w14:paraId="361A4489" w14:textId="36D5797C" w:rsidR="00B5060C" w:rsidRPr="00810E28" w:rsidRDefault="00AD180A" w:rsidP="00B5060C">
      <w:pPr>
        <w:spacing w:after="0" w:line="240" w:lineRule="auto"/>
        <w:ind w:firstLine="360"/>
        <w:jc w:val="both"/>
        <w:rPr>
          <w:rFonts w:ascii="Arial" w:eastAsia="Calibri" w:hAnsi="Arial" w:cs="Arial"/>
        </w:rPr>
      </w:pPr>
      <w:r w:rsidRPr="00810E28">
        <w:rPr>
          <w:rFonts w:ascii="Arial" w:eastAsia="Calibri" w:hAnsi="Arial" w:cs="Arial"/>
          <w:iCs/>
        </w:rPr>
        <w:t xml:space="preserve">5.4. </w:t>
      </w:r>
      <w:r w:rsidR="00F721C4" w:rsidRPr="00810E28">
        <w:rPr>
          <w:rFonts w:ascii="Arial" w:eastAsia="Calibri" w:hAnsi="Arial" w:cs="Arial"/>
          <w:iCs/>
        </w:rPr>
        <w:t>Paslaugų teikėjas</w:t>
      </w:r>
      <w:r w:rsidR="00B5060C" w:rsidRPr="00810E28">
        <w:rPr>
          <w:rFonts w:ascii="Arial" w:eastAsia="Calibri" w:hAnsi="Arial" w:cs="Arial"/>
          <w:iCs/>
        </w:rPr>
        <w:t xml:space="preserve"> privalo nedelsiant, bet ne vėliau nei per 1 (vieną) darbo dieną, informuoti </w:t>
      </w:r>
      <w:r w:rsidR="00F721C4" w:rsidRPr="00810E28">
        <w:rPr>
          <w:rFonts w:ascii="Arial" w:eastAsia="Calibri" w:hAnsi="Arial" w:cs="Arial"/>
          <w:iCs/>
        </w:rPr>
        <w:t>Užsakovą</w:t>
      </w:r>
      <w:r w:rsidR="00B5060C" w:rsidRPr="00810E28">
        <w:rPr>
          <w:rFonts w:ascii="Arial" w:eastAsia="Calibri" w:hAnsi="Arial" w:cs="Arial"/>
          <w:iCs/>
        </w:rPr>
        <w:t xml:space="preserve"> raštu, jei jam yra pritaikytos Sankcijos ar jam yra žinoma informacija apie inicijuotas arba ketinamas inicijuoti procedūras dėl Sankcijų jam ir / ar </w:t>
      </w:r>
      <w:r w:rsidR="00F721C4" w:rsidRPr="00810E28">
        <w:rPr>
          <w:rFonts w:ascii="Arial" w:eastAsia="Calibri" w:hAnsi="Arial" w:cs="Arial"/>
          <w:iCs/>
        </w:rPr>
        <w:t>Užsakovui</w:t>
      </w:r>
      <w:r w:rsidR="00B5060C" w:rsidRPr="00810E28">
        <w:rPr>
          <w:rFonts w:ascii="Arial" w:eastAsia="Calibri" w:hAnsi="Arial" w:cs="Arial"/>
          <w:iCs/>
        </w:rPr>
        <w:t xml:space="preserve"> taikymo. </w:t>
      </w:r>
      <w:r w:rsidR="00F721C4" w:rsidRPr="00810E28">
        <w:rPr>
          <w:rFonts w:ascii="Arial" w:eastAsia="Calibri" w:hAnsi="Arial" w:cs="Arial"/>
          <w:iCs/>
        </w:rPr>
        <w:t>Paslaugų tei</w:t>
      </w:r>
      <w:r w:rsidR="00B5060C" w:rsidRPr="00810E28">
        <w:rPr>
          <w:rFonts w:ascii="Arial" w:eastAsia="Calibri" w:hAnsi="Arial" w:cs="Arial"/>
          <w:iCs/>
        </w:rPr>
        <w:t xml:space="preserve">kėjas, pažeidęs  reikalavimą laiku informuoti </w:t>
      </w:r>
      <w:r w:rsidR="00F721C4" w:rsidRPr="00810E28">
        <w:rPr>
          <w:rFonts w:ascii="Arial" w:eastAsia="Calibri" w:hAnsi="Arial" w:cs="Arial"/>
          <w:iCs/>
        </w:rPr>
        <w:t>Užsakovą</w:t>
      </w:r>
      <w:r w:rsidR="00B5060C" w:rsidRPr="00810E28">
        <w:rPr>
          <w:rFonts w:ascii="Arial" w:eastAsia="Calibri" w:hAnsi="Arial" w:cs="Arial"/>
          <w:iCs/>
        </w:rPr>
        <w:t xml:space="preserve"> raštu apie šiame Sutarties punkte nurodytas aplinkybes, </w:t>
      </w:r>
      <w:r w:rsidR="00F721C4" w:rsidRPr="00810E28">
        <w:rPr>
          <w:rFonts w:ascii="Arial" w:eastAsia="Calibri" w:hAnsi="Arial" w:cs="Arial"/>
          <w:iCs/>
        </w:rPr>
        <w:t>Užsakovui</w:t>
      </w:r>
      <w:r w:rsidR="00B5060C" w:rsidRPr="00810E28">
        <w:rPr>
          <w:rFonts w:ascii="Arial" w:eastAsia="Calibri" w:hAnsi="Arial" w:cs="Arial"/>
          <w:iCs/>
        </w:rPr>
        <w:t xml:space="preserve"> pareikalavus, sumoka 10 % Sutarties (maksimalios) vertės dydžio baudą.</w:t>
      </w:r>
    </w:p>
    <w:p w14:paraId="6175E53A" w14:textId="128BE1D6" w:rsidR="00540279" w:rsidRPr="00810E28" w:rsidRDefault="004011DF" w:rsidP="004011DF">
      <w:pPr>
        <w:tabs>
          <w:tab w:val="left" w:pos="720"/>
          <w:tab w:val="left" w:pos="1134"/>
        </w:tabs>
        <w:spacing w:after="0" w:line="240" w:lineRule="auto"/>
        <w:ind w:firstLine="360"/>
        <w:jc w:val="both"/>
        <w:rPr>
          <w:rFonts w:ascii="Arial" w:hAnsi="Arial" w:cs="Arial"/>
          <w:lang w:eastAsia="lt-LT"/>
        </w:rPr>
      </w:pPr>
      <w:r w:rsidRPr="00810E28">
        <w:rPr>
          <w:rFonts w:ascii="Arial" w:hAnsi="Arial" w:cs="Arial"/>
          <w:lang w:eastAsia="lt-LT"/>
        </w:rPr>
        <w:t>5.5</w:t>
      </w:r>
      <w:r w:rsidR="00540279" w:rsidRPr="00810E28">
        <w:rPr>
          <w:rFonts w:ascii="Arial" w:hAnsi="Arial" w:cs="Arial"/>
          <w:lang w:eastAsia="lt-LT"/>
        </w:rPr>
        <w:tab/>
      </w:r>
      <w:r w:rsidR="00810E28" w:rsidRPr="00810E28">
        <w:rPr>
          <w:rFonts w:ascii="Arial" w:eastAsia="Calibri" w:hAnsi="Arial" w:cs="Arial"/>
        </w:rPr>
        <w:t xml:space="preserve">Jei Sutarties vykdymui taikomi socialiniai kriterijai ir/ar aplinkosauginės priemonės, ir </w:t>
      </w:r>
      <w:r w:rsidR="00EA7175">
        <w:rPr>
          <w:rFonts w:ascii="Arial" w:eastAsia="Calibri" w:hAnsi="Arial" w:cs="Arial"/>
        </w:rPr>
        <w:t>Paslaugų teikėjas</w:t>
      </w:r>
      <w:r w:rsidR="00810E28" w:rsidRPr="00810E28">
        <w:rPr>
          <w:rFonts w:ascii="Arial" w:eastAsia="Calibri" w:hAnsi="Arial" w:cs="Arial"/>
        </w:rPr>
        <w:t>, vykdydamas Sutartį, jų nesilaiko, Užsakovas užfiksavęs tokį pažeidimą taiko 100 (vieno šimto) Eur dydžio baudą</w:t>
      </w:r>
      <w:r w:rsidR="004F795B">
        <w:rPr>
          <w:rFonts w:ascii="Arial" w:eastAsia="Calibri" w:hAnsi="Arial" w:cs="Arial"/>
        </w:rPr>
        <w:t>.</w:t>
      </w:r>
      <w:r w:rsidR="00810E28" w:rsidRPr="00810E28">
        <w:rPr>
          <w:rFonts w:ascii="Arial" w:eastAsia="Calibri" w:hAnsi="Arial" w:cs="Arial"/>
        </w:rPr>
        <w:t xml:space="preserve"> </w:t>
      </w:r>
    </w:p>
    <w:p w14:paraId="5EFAC3CD" w14:textId="77777777" w:rsidR="004011DF" w:rsidRPr="00810E28" w:rsidRDefault="004011DF" w:rsidP="00B62295">
      <w:pPr>
        <w:tabs>
          <w:tab w:val="left" w:pos="720"/>
        </w:tabs>
        <w:spacing w:after="0" w:line="240" w:lineRule="auto"/>
        <w:ind w:firstLine="360"/>
        <w:jc w:val="both"/>
        <w:rPr>
          <w:rFonts w:ascii="Arial" w:hAnsi="Arial" w:cs="Arial"/>
        </w:rPr>
      </w:pPr>
    </w:p>
    <w:p w14:paraId="02E7CFB2" w14:textId="76011BB7" w:rsidR="00540279" w:rsidRPr="00810E28" w:rsidRDefault="00B26941" w:rsidP="00B62295">
      <w:pPr>
        <w:spacing w:after="0" w:line="240" w:lineRule="auto"/>
        <w:ind w:firstLine="360"/>
        <w:jc w:val="center"/>
        <w:rPr>
          <w:rFonts w:ascii="Arial" w:hAnsi="Arial" w:cs="Arial"/>
          <w:b/>
        </w:rPr>
      </w:pPr>
      <w:permStart w:id="418466080" w:edGrp="everyone"/>
      <w:r w:rsidRPr="00810E28">
        <w:rPr>
          <w:rFonts w:ascii="Arial" w:hAnsi="Arial" w:cs="Arial"/>
          <w:b/>
        </w:rPr>
        <w:t xml:space="preserve">6. SUTARTIES ĮVYKDYMO UŽTIKRINIMAS </w:t>
      </w:r>
    </w:p>
    <w:p w14:paraId="1217892D" w14:textId="773C1D83" w:rsidR="007D6854" w:rsidRPr="00810E28" w:rsidRDefault="00540279" w:rsidP="00991E56">
      <w:pPr>
        <w:tabs>
          <w:tab w:val="left" w:pos="709"/>
        </w:tabs>
        <w:spacing w:after="0" w:line="240" w:lineRule="auto"/>
        <w:ind w:firstLine="360"/>
        <w:jc w:val="both"/>
        <w:rPr>
          <w:rFonts w:ascii="Arial" w:hAnsi="Arial" w:cs="Arial"/>
          <w:i/>
        </w:rPr>
      </w:pPr>
      <w:r w:rsidRPr="00810E28">
        <w:rPr>
          <w:rFonts w:ascii="Arial" w:hAnsi="Arial" w:cs="Arial"/>
        </w:rPr>
        <w:t xml:space="preserve">6.1. </w:t>
      </w:r>
      <w:r w:rsidR="00910464" w:rsidRPr="00810E28">
        <w:rPr>
          <w:rFonts w:ascii="Arial" w:hAnsi="Arial" w:cs="Arial"/>
        </w:rPr>
        <w:t xml:space="preserve">Sutarties įvykdymas užtikrinamas </w:t>
      </w:r>
      <w:r w:rsidR="0084653A" w:rsidRPr="00810E28">
        <w:rPr>
          <w:rFonts w:ascii="Arial" w:hAnsi="Arial" w:cs="Arial"/>
        </w:rPr>
        <w:t xml:space="preserve">netesybomis. </w:t>
      </w:r>
    </w:p>
    <w:permEnd w:id="418466080"/>
    <w:p w14:paraId="2BF64EF4" w14:textId="61EADD7B" w:rsidR="00A04524" w:rsidRPr="00810E28" w:rsidRDefault="006A5A5F" w:rsidP="00B62295">
      <w:pPr>
        <w:tabs>
          <w:tab w:val="left" w:pos="709"/>
        </w:tabs>
        <w:spacing w:after="0" w:line="240" w:lineRule="auto"/>
        <w:ind w:firstLine="360"/>
        <w:jc w:val="both"/>
        <w:rPr>
          <w:rFonts w:ascii="Arial" w:eastAsia="Calibri" w:hAnsi="Arial" w:cs="Arial"/>
        </w:rPr>
      </w:pPr>
      <w:r w:rsidRPr="00810E28">
        <w:rPr>
          <w:rFonts w:ascii="Arial" w:eastAsia="Calibri" w:hAnsi="Arial" w:cs="Arial"/>
        </w:rPr>
        <w:t>6.2. Sutarties įvykdymo užtikrinimo taikymo tvarka nustatyta Bendrosiose sąlygose.</w:t>
      </w:r>
    </w:p>
    <w:p w14:paraId="02C20F66" w14:textId="77777777" w:rsidR="006A5A5F" w:rsidRPr="00810E28" w:rsidRDefault="006A5A5F" w:rsidP="00B62295">
      <w:pPr>
        <w:tabs>
          <w:tab w:val="left" w:pos="709"/>
        </w:tabs>
        <w:spacing w:after="0" w:line="240" w:lineRule="auto"/>
        <w:ind w:firstLine="360"/>
        <w:jc w:val="both"/>
        <w:rPr>
          <w:rFonts w:ascii="Arial" w:hAnsi="Arial" w:cs="Arial"/>
          <w:b/>
        </w:rPr>
      </w:pPr>
    </w:p>
    <w:p w14:paraId="7DB32517" w14:textId="77777777" w:rsidR="00195C18" w:rsidRPr="00810E28" w:rsidRDefault="00195C18" w:rsidP="00195C18">
      <w:pPr>
        <w:tabs>
          <w:tab w:val="left" w:pos="993"/>
        </w:tabs>
        <w:spacing w:after="0" w:line="240" w:lineRule="auto"/>
        <w:ind w:firstLine="567"/>
        <w:jc w:val="center"/>
        <w:rPr>
          <w:rFonts w:ascii="Arial" w:eastAsia="Calibri" w:hAnsi="Arial" w:cs="Arial"/>
          <w:i/>
          <w:color w:val="FF0000"/>
        </w:rPr>
      </w:pPr>
      <w:bookmarkStart w:id="2" w:name="_Toc438559501"/>
      <w:bookmarkStart w:id="3" w:name="_Toc438559828"/>
      <w:r w:rsidRPr="00810E28">
        <w:rPr>
          <w:rFonts w:ascii="Arial" w:eastAsia="Calibri" w:hAnsi="Arial" w:cs="Arial"/>
          <w:b/>
        </w:rPr>
        <w:t xml:space="preserve">7. SUTARTIES GALIOJIMO TERMINAS </w:t>
      </w:r>
    </w:p>
    <w:p w14:paraId="6ED3015D" w14:textId="373CC0B3" w:rsidR="004E6006" w:rsidRPr="004E6006" w:rsidRDefault="00195C18" w:rsidP="004E6006">
      <w:pPr>
        <w:tabs>
          <w:tab w:val="left" w:pos="993"/>
        </w:tabs>
        <w:spacing w:after="0" w:line="240" w:lineRule="auto"/>
        <w:ind w:firstLine="426"/>
        <w:jc w:val="both"/>
        <w:rPr>
          <w:rFonts w:ascii="Arial" w:eastAsia="Calibri" w:hAnsi="Arial" w:cs="Arial"/>
        </w:rPr>
      </w:pPr>
      <w:r w:rsidRPr="00810E28">
        <w:rPr>
          <w:rFonts w:ascii="Arial" w:eastAsia="Calibri" w:hAnsi="Arial" w:cs="Arial"/>
        </w:rPr>
        <w:t>7.1.</w:t>
      </w:r>
      <w:r w:rsidR="004E6006" w:rsidRPr="004E6006">
        <w:rPr>
          <w:rFonts w:ascii="Arial" w:eastAsia="Calibri" w:hAnsi="Arial" w:cs="Arial"/>
        </w:rPr>
        <w:t>Sutartis laikoma sudaryta ją pasirašius įgaliotiems Šalių atstovams, tačiau įsigalioja ne anksčiau kaip nuo 2025-10-1</w:t>
      </w:r>
      <w:r w:rsidR="004E6006">
        <w:rPr>
          <w:rFonts w:ascii="Arial" w:eastAsia="Calibri" w:hAnsi="Arial" w:cs="Arial"/>
        </w:rPr>
        <w:t>2</w:t>
      </w:r>
      <w:r w:rsidR="004E6006" w:rsidRPr="004E6006">
        <w:rPr>
          <w:rFonts w:ascii="Arial" w:eastAsia="Calibri" w:hAnsi="Arial" w:cs="Arial"/>
        </w:rPr>
        <w:t>, ir galioja iki visiško Sutartinių įsipareigojimų įvykdymo</w:t>
      </w:r>
      <w:r w:rsidR="004E6006">
        <w:rPr>
          <w:rFonts w:ascii="Arial" w:eastAsia="Calibri" w:hAnsi="Arial" w:cs="Arial"/>
        </w:rPr>
        <w:t>.</w:t>
      </w:r>
    </w:p>
    <w:p w14:paraId="38CC0CE2" w14:textId="2FE842E0" w:rsidR="00195C18" w:rsidRPr="00810E28" w:rsidRDefault="00195C18" w:rsidP="00B75962">
      <w:pPr>
        <w:tabs>
          <w:tab w:val="left" w:pos="993"/>
        </w:tabs>
        <w:spacing w:after="0" w:line="240" w:lineRule="auto"/>
        <w:ind w:firstLine="426"/>
        <w:jc w:val="both"/>
        <w:rPr>
          <w:rFonts w:ascii="Arial" w:eastAsia="Calibri" w:hAnsi="Arial" w:cs="Arial"/>
        </w:rPr>
      </w:pPr>
    </w:p>
    <w:p w14:paraId="07170FF9" w14:textId="77777777" w:rsidR="00195C18" w:rsidRPr="00810E28" w:rsidRDefault="00195C18" w:rsidP="00195C18">
      <w:pPr>
        <w:tabs>
          <w:tab w:val="left" w:pos="993"/>
        </w:tabs>
        <w:spacing w:after="0" w:line="240" w:lineRule="auto"/>
        <w:ind w:firstLine="567"/>
        <w:jc w:val="center"/>
        <w:rPr>
          <w:rFonts w:ascii="Arial" w:eastAsia="Calibri" w:hAnsi="Arial" w:cs="Arial"/>
          <w:b/>
        </w:rPr>
      </w:pPr>
      <w:bookmarkStart w:id="4" w:name="part_8f4dadbdf27c4882b72f57a56c9631ad"/>
      <w:bookmarkStart w:id="5" w:name="part_9fd9687904354f69bb532178a7959ebe"/>
      <w:bookmarkEnd w:id="4"/>
      <w:bookmarkEnd w:id="5"/>
    </w:p>
    <w:p w14:paraId="1ACC7D14" w14:textId="77777777" w:rsidR="00195C18" w:rsidRPr="00810E28" w:rsidRDefault="00195C18" w:rsidP="00195C18">
      <w:pPr>
        <w:tabs>
          <w:tab w:val="left" w:pos="993"/>
        </w:tabs>
        <w:spacing w:after="0" w:line="240" w:lineRule="auto"/>
        <w:ind w:firstLine="567"/>
        <w:jc w:val="center"/>
        <w:rPr>
          <w:rFonts w:ascii="Arial" w:eastAsia="Calibri" w:hAnsi="Arial" w:cs="Arial"/>
          <w:b/>
        </w:rPr>
      </w:pPr>
      <w:r w:rsidRPr="00810E28">
        <w:rPr>
          <w:rFonts w:ascii="Arial" w:eastAsia="Calibri" w:hAnsi="Arial" w:cs="Arial"/>
          <w:b/>
        </w:rPr>
        <w:t>8. KITOS NUOSTATOS</w:t>
      </w:r>
    </w:p>
    <w:p w14:paraId="755F9C3E" w14:textId="658FB930" w:rsidR="00FF37CA" w:rsidRPr="00810E28" w:rsidRDefault="00195C18" w:rsidP="00B75962">
      <w:pPr>
        <w:tabs>
          <w:tab w:val="left" w:pos="993"/>
        </w:tabs>
        <w:spacing w:after="0" w:line="240" w:lineRule="auto"/>
        <w:ind w:firstLine="426"/>
        <w:jc w:val="both"/>
        <w:rPr>
          <w:rFonts w:ascii="Arial" w:eastAsia="Calibri" w:hAnsi="Arial" w:cs="Arial"/>
        </w:rPr>
      </w:pPr>
      <w:r w:rsidRPr="00810E28">
        <w:rPr>
          <w:rFonts w:ascii="Arial" w:eastAsia="Calibri" w:hAnsi="Arial" w:cs="Arial"/>
        </w:rPr>
        <w:t xml:space="preserve">8.1. </w:t>
      </w:r>
      <w:r w:rsidR="00FF37CA" w:rsidRPr="00810E28">
        <w:rPr>
          <w:rFonts w:ascii="Arial" w:eastAsia="Calibri" w:hAnsi="Arial" w:cs="Arial"/>
        </w:rPr>
        <w:t>Sutarčiai taikomi aplinkos apsaugos vadybos sistemų reikalavimai: NE.</w:t>
      </w:r>
    </w:p>
    <w:p w14:paraId="0F52E50D" w14:textId="6305061C" w:rsidR="00FF37CA" w:rsidRPr="00810E28" w:rsidRDefault="00FF37CA" w:rsidP="00B75962">
      <w:pPr>
        <w:tabs>
          <w:tab w:val="left" w:pos="993"/>
        </w:tabs>
        <w:spacing w:after="0" w:line="240" w:lineRule="auto"/>
        <w:ind w:firstLine="426"/>
        <w:jc w:val="both"/>
        <w:rPr>
          <w:rFonts w:ascii="Arial" w:eastAsia="Calibri" w:hAnsi="Arial" w:cs="Arial"/>
        </w:rPr>
      </w:pPr>
      <w:r w:rsidRPr="00810E28">
        <w:rPr>
          <w:rFonts w:ascii="Arial" w:eastAsia="Calibri" w:hAnsi="Arial" w:cs="Arial"/>
        </w:rPr>
        <w:t xml:space="preserve">8.2. Sutarčiai taikomi socialiniai kriterijai: </w:t>
      </w:r>
      <w:r w:rsidR="00DC59D4" w:rsidRPr="00810E28">
        <w:rPr>
          <w:rFonts w:ascii="Arial" w:eastAsia="Calibri" w:hAnsi="Arial" w:cs="Arial"/>
        </w:rPr>
        <w:t>TAIP</w:t>
      </w:r>
      <w:r w:rsidRPr="00810E28">
        <w:rPr>
          <w:rFonts w:ascii="Arial" w:eastAsia="Calibri" w:hAnsi="Arial" w:cs="Arial"/>
        </w:rPr>
        <w:t>.</w:t>
      </w:r>
    </w:p>
    <w:p w14:paraId="67DDE113" w14:textId="12F11BC0" w:rsidR="00DC59D4" w:rsidRPr="00810E28" w:rsidRDefault="003F5ACC" w:rsidP="00B75962">
      <w:pPr>
        <w:tabs>
          <w:tab w:val="left" w:pos="993"/>
        </w:tabs>
        <w:spacing w:after="0" w:line="240" w:lineRule="auto"/>
        <w:ind w:firstLine="426"/>
        <w:jc w:val="both"/>
        <w:rPr>
          <w:rFonts w:ascii="Arial" w:eastAsia="Calibri" w:hAnsi="Arial" w:cs="Arial"/>
        </w:rPr>
      </w:pPr>
      <w:r w:rsidRPr="00810E28">
        <w:rPr>
          <w:rFonts w:ascii="Arial" w:eastAsia="Calibri" w:hAnsi="Arial" w:cs="Arial"/>
        </w:rPr>
        <w:t>8.</w:t>
      </w:r>
      <w:r w:rsidR="006D7BD7" w:rsidRPr="00810E28">
        <w:rPr>
          <w:rFonts w:ascii="Arial" w:eastAsia="Calibri" w:hAnsi="Arial" w:cs="Arial"/>
        </w:rPr>
        <w:t>2.</w:t>
      </w:r>
      <w:r w:rsidRPr="00810E28">
        <w:rPr>
          <w:rFonts w:ascii="Arial" w:eastAsia="Calibri" w:hAnsi="Arial" w:cs="Arial"/>
        </w:rPr>
        <w:t xml:space="preserve">1. Tiekėjas turi patvirtintą </w:t>
      </w:r>
      <w:r w:rsidRPr="00810E28">
        <w:rPr>
          <w:rFonts w:ascii="Arial" w:eastAsia="Calibri" w:hAnsi="Arial" w:cs="Arial"/>
          <w:b/>
          <w:bCs/>
        </w:rPr>
        <w:t>etikos (elgesio) kodeksą</w:t>
      </w:r>
      <w:r w:rsidRPr="00810E28">
        <w:rPr>
          <w:rFonts w:ascii="Arial" w:eastAsia="Calibri" w:hAnsi="Arial" w:cs="Arial"/>
        </w:rPr>
        <w:t xml:space="preserve">, kurį taikys Sutarties vykdymo laikotarpiu. Tiekėjo etikos (elgesio) kodekse nustatytos elgesio normos, orientuotos į socialinės gerovės skatinimą </w:t>
      </w:r>
      <w:r w:rsidRPr="00810E28">
        <w:rPr>
          <w:rFonts w:ascii="Arial" w:eastAsia="Calibri" w:hAnsi="Arial" w:cs="Arial"/>
          <w:b/>
          <w:bCs/>
        </w:rPr>
        <w:t>bent vienoje iš nurodytų socialinių sričių</w:t>
      </w:r>
      <w:r w:rsidRPr="00810E28">
        <w:rPr>
          <w:rFonts w:ascii="Arial" w:eastAsia="Calibri" w:hAnsi="Arial" w:cs="Arial"/>
        </w:rPr>
        <w:t xml:space="preserve">: darbo sąlygos, darbuotojų sauga ir sveikata, darbuotojų teisės, žmogaus teisės, verslo etika ir valdysena, korupcijos prevencija. </w:t>
      </w:r>
    </w:p>
    <w:p w14:paraId="0E0B4C90" w14:textId="13B43BB8" w:rsidR="00195C18" w:rsidRPr="00810E28" w:rsidRDefault="00FF37CA" w:rsidP="00B75962">
      <w:pPr>
        <w:tabs>
          <w:tab w:val="left" w:pos="993"/>
        </w:tabs>
        <w:spacing w:after="0" w:line="240" w:lineRule="auto"/>
        <w:ind w:firstLine="426"/>
        <w:jc w:val="both"/>
        <w:rPr>
          <w:rFonts w:ascii="Arial" w:eastAsia="Calibri" w:hAnsi="Arial" w:cs="Arial"/>
          <w:lang w:eastAsia="x-none"/>
        </w:rPr>
      </w:pPr>
      <w:r w:rsidRPr="00810E28">
        <w:rPr>
          <w:rFonts w:ascii="Arial" w:eastAsia="Calibri" w:hAnsi="Arial" w:cs="Arial"/>
        </w:rPr>
        <w:t>8.</w:t>
      </w:r>
      <w:r w:rsidR="003F5ACC" w:rsidRPr="00810E28">
        <w:rPr>
          <w:rFonts w:ascii="Arial" w:eastAsia="Calibri" w:hAnsi="Arial" w:cs="Arial"/>
        </w:rPr>
        <w:t>3</w:t>
      </w:r>
      <w:r w:rsidRPr="00810E28">
        <w:rPr>
          <w:rFonts w:ascii="Arial" w:eastAsia="Calibri" w:hAnsi="Arial" w:cs="Arial"/>
        </w:rPr>
        <w:t xml:space="preserve">. </w:t>
      </w:r>
      <w:r w:rsidR="00195C18" w:rsidRPr="00810E28">
        <w:rPr>
          <w:rFonts w:ascii="Arial" w:eastAsia="Calibri" w:hAnsi="Arial" w:cs="Arial"/>
        </w:rPr>
        <w:t>Sutarčiai</w:t>
      </w:r>
      <w:r w:rsidR="00195C18" w:rsidRPr="00810E28">
        <w:rPr>
          <w:rFonts w:ascii="Arial" w:eastAsia="Calibri" w:hAnsi="Arial" w:cs="Arial"/>
          <w:lang w:eastAsia="x-none"/>
        </w:rPr>
        <w:t xml:space="preserve"> taikomos Bendrosios sąlygos, su kurių nuostatomis </w:t>
      </w:r>
      <w:r w:rsidR="00D034FD" w:rsidRPr="00810E28">
        <w:rPr>
          <w:rFonts w:ascii="Arial" w:eastAsia="Calibri" w:hAnsi="Arial" w:cs="Arial"/>
        </w:rPr>
        <w:t>Paslaugų teikėjas</w:t>
      </w:r>
      <w:r w:rsidR="00195C18" w:rsidRPr="00810E28">
        <w:rPr>
          <w:rFonts w:ascii="Arial" w:eastAsia="Calibri" w:hAnsi="Arial" w:cs="Arial"/>
          <w:lang w:eastAsia="x-none"/>
        </w:rPr>
        <w:t xml:space="preserve"> yra susipažinęs ir jas vykdys. </w:t>
      </w:r>
    </w:p>
    <w:p w14:paraId="0E1DC89D" w14:textId="64AC9CFF" w:rsidR="003F5ACC" w:rsidRPr="00810E28" w:rsidRDefault="003F5ACC" w:rsidP="00B75962">
      <w:pPr>
        <w:tabs>
          <w:tab w:val="left" w:pos="993"/>
        </w:tabs>
        <w:spacing w:after="0" w:line="240" w:lineRule="auto"/>
        <w:ind w:firstLine="426"/>
        <w:jc w:val="both"/>
        <w:rPr>
          <w:rFonts w:ascii="Arial" w:eastAsia="Calibri" w:hAnsi="Arial" w:cs="Arial"/>
          <w:lang w:eastAsia="x-none"/>
        </w:rPr>
      </w:pPr>
      <w:r w:rsidRPr="00810E28">
        <w:rPr>
          <w:rFonts w:ascii="Arial" w:eastAsia="Calibri" w:hAnsi="Arial" w:cs="Arial"/>
          <w:lang w:eastAsia="x-none"/>
        </w:rPr>
        <w:t xml:space="preserve">8.4. Tiekėjas turi būti susipažinęs su Užsakovo vidaus tvarkų aktualiomis redakcijomis (pagrindiniai Užsakovo lokaliniai teisės aktai publikuojami internetiniame puslapyje adresu </w:t>
      </w:r>
      <w:hyperlink r:id="rId10" w:history="1">
        <w:r w:rsidRPr="00810E28">
          <w:rPr>
            <w:rStyle w:val="Hipersaitas"/>
            <w:rFonts w:ascii="Arial" w:eastAsia="Calibri" w:hAnsi="Arial" w:cs="Arial"/>
            <w:spacing w:val="0"/>
            <w:lang w:eastAsia="x-none"/>
          </w:rPr>
          <w:t>https://</w:t>
        </w:r>
        <w:r w:rsidR="004F795B">
          <w:rPr>
            <w:rStyle w:val="Hipersaitas"/>
            <w:rFonts w:ascii="Arial" w:eastAsia="Calibri" w:hAnsi="Arial" w:cs="Arial"/>
            <w:spacing w:val="0"/>
            <w:lang w:eastAsia="x-none"/>
          </w:rPr>
          <w:t>miestogijos</w:t>
        </w:r>
        <w:r w:rsidRPr="00810E28">
          <w:rPr>
            <w:rStyle w:val="Hipersaitas"/>
            <w:rFonts w:ascii="Arial" w:eastAsia="Calibri" w:hAnsi="Arial" w:cs="Arial"/>
            <w:spacing w:val="0"/>
            <w:lang w:eastAsia="x-none"/>
          </w:rPr>
          <w:t>.lt/verslui-partneriams-tiekejams-ir-rangovams/</w:t>
        </w:r>
      </w:hyperlink>
      <w:r w:rsidRPr="00810E28">
        <w:rPr>
          <w:rFonts w:ascii="Arial" w:eastAsia="Calibri" w:hAnsi="Arial" w:cs="Arial"/>
          <w:lang w:eastAsia="x-none"/>
        </w:rPr>
        <w:t>).</w:t>
      </w:r>
    </w:p>
    <w:p w14:paraId="612F8A3F" w14:textId="40ED1408" w:rsidR="00195C18" w:rsidRPr="00810E28" w:rsidRDefault="00195C18" w:rsidP="004D2691">
      <w:pPr>
        <w:tabs>
          <w:tab w:val="left" w:pos="993"/>
        </w:tabs>
        <w:spacing w:after="0" w:line="240" w:lineRule="auto"/>
        <w:ind w:firstLine="426"/>
        <w:jc w:val="both"/>
        <w:rPr>
          <w:rFonts w:ascii="Arial" w:eastAsia="Calibri" w:hAnsi="Arial" w:cs="Arial"/>
        </w:rPr>
      </w:pPr>
      <w:r w:rsidRPr="00810E28">
        <w:rPr>
          <w:rFonts w:ascii="Arial" w:eastAsia="Calibri" w:hAnsi="Arial" w:cs="Arial"/>
        </w:rPr>
        <w:t>8.</w:t>
      </w:r>
      <w:r w:rsidR="007A1FF6">
        <w:rPr>
          <w:rFonts w:ascii="Arial" w:eastAsia="Calibri" w:hAnsi="Arial" w:cs="Arial"/>
        </w:rPr>
        <w:t>5</w:t>
      </w:r>
      <w:r w:rsidRPr="00810E28">
        <w:rPr>
          <w:rFonts w:ascii="Arial" w:eastAsia="Calibri" w:hAnsi="Arial" w:cs="Arial"/>
        </w:rPr>
        <w:t xml:space="preserve">. </w:t>
      </w:r>
      <w:r w:rsidR="0020796D" w:rsidRPr="00810E28">
        <w:rPr>
          <w:rFonts w:ascii="Arial" w:eastAsia="Calibri" w:hAnsi="Arial" w:cs="Arial"/>
        </w:rPr>
        <w:t>Paslaugų teikėjas</w:t>
      </w:r>
      <w:r w:rsidRPr="00810E28">
        <w:rPr>
          <w:rFonts w:ascii="Arial" w:eastAsia="Calibri" w:hAnsi="Arial" w:cs="Arial"/>
        </w:rPr>
        <w:t xml:space="preserve"> </w:t>
      </w:r>
      <w:permStart w:id="729236531" w:edGrp="everyone"/>
      <w:r w:rsidRPr="00810E28">
        <w:rPr>
          <w:rFonts w:ascii="Arial" w:eastAsia="Calibri" w:hAnsi="Arial" w:cs="Arial"/>
        </w:rPr>
        <w:t xml:space="preserve">yra </w:t>
      </w:r>
      <w:permEnd w:id="729236531"/>
      <w:r w:rsidRPr="00810E28">
        <w:rPr>
          <w:rFonts w:ascii="Arial" w:eastAsia="Calibri" w:hAnsi="Arial" w:cs="Arial"/>
        </w:rPr>
        <w:t xml:space="preserve">registruotas PVM mokėtoju Lietuvos Respublikoje. </w:t>
      </w:r>
    </w:p>
    <w:p w14:paraId="77D770FE" w14:textId="035D6CE1" w:rsidR="00195C18" w:rsidRPr="00810E28" w:rsidRDefault="00195C18" w:rsidP="004E6006">
      <w:pPr>
        <w:pStyle w:val="BodyText1"/>
        <w:tabs>
          <w:tab w:val="left" w:pos="993"/>
        </w:tabs>
        <w:ind w:firstLine="426"/>
        <w:rPr>
          <w:rFonts w:ascii="Arial" w:hAnsi="Arial" w:cs="Arial"/>
          <w:color w:val="000000"/>
          <w:sz w:val="22"/>
          <w:szCs w:val="22"/>
          <w:lang w:val="lt-LT"/>
        </w:rPr>
      </w:pPr>
      <w:r w:rsidRPr="00810E28">
        <w:rPr>
          <w:rFonts w:ascii="Arial" w:eastAsia="Calibri" w:hAnsi="Arial" w:cs="Arial"/>
          <w:sz w:val="22"/>
          <w:szCs w:val="22"/>
          <w:lang w:val="lt-LT" w:eastAsia="x-none"/>
        </w:rPr>
        <w:t>8.</w:t>
      </w:r>
      <w:r w:rsidR="007A1FF6">
        <w:rPr>
          <w:rFonts w:ascii="Arial" w:eastAsia="Calibri" w:hAnsi="Arial" w:cs="Arial"/>
          <w:sz w:val="22"/>
          <w:szCs w:val="22"/>
          <w:lang w:val="lt-LT" w:eastAsia="x-none"/>
        </w:rPr>
        <w:t>6</w:t>
      </w:r>
      <w:r w:rsidRPr="00810E28">
        <w:rPr>
          <w:rFonts w:ascii="Arial" w:eastAsia="Calibri" w:hAnsi="Arial" w:cs="Arial"/>
          <w:sz w:val="22"/>
          <w:szCs w:val="22"/>
          <w:lang w:val="lt-LT" w:eastAsia="x-none"/>
        </w:rPr>
        <w:t xml:space="preserve">. </w:t>
      </w:r>
      <w:r w:rsidR="000965AF" w:rsidRPr="00810E28">
        <w:rPr>
          <w:rFonts w:ascii="Arial" w:eastAsia="Calibri" w:hAnsi="Arial" w:cs="Arial"/>
          <w:sz w:val="22"/>
          <w:szCs w:val="22"/>
          <w:lang w:val="lt-LT" w:eastAsia="x-none"/>
        </w:rPr>
        <w:t>Ši Sutartis sudaryta lietuvių kalba, dviem egzemplioriais, turinčiais vienodą teisinę galią, po vieną</w:t>
      </w:r>
      <w:r w:rsidR="001D6E22">
        <w:rPr>
          <w:rFonts w:ascii="Arial" w:eastAsia="Calibri" w:hAnsi="Arial" w:cs="Arial"/>
          <w:sz w:val="22"/>
          <w:szCs w:val="22"/>
          <w:lang w:val="lt-LT" w:eastAsia="x-none"/>
        </w:rPr>
        <w:t xml:space="preserve"> </w:t>
      </w:r>
      <w:r w:rsidR="000965AF" w:rsidRPr="00810E28">
        <w:rPr>
          <w:rFonts w:ascii="Arial" w:eastAsia="Calibri" w:hAnsi="Arial" w:cs="Arial"/>
          <w:sz w:val="22"/>
          <w:szCs w:val="22"/>
          <w:lang w:val="lt-LT" w:eastAsia="x-none"/>
        </w:rPr>
        <w:t>kiekvienai Šaliai arba kvalifikuotais elektroniniais Šalių parašais. Sutartis Šalių perskaityta ir suprasta</w:t>
      </w:r>
      <w:r w:rsidRPr="00810E28">
        <w:rPr>
          <w:rFonts w:ascii="Arial" w:hAnsi="Arial" w:cs="Arial"/>
          <w:color w:val="000000"/>
          <w:sz w:val="22"/>
          <w:szCs w:val="22"/>
          <w:lang w:val="lt-LT"/>
        </w:rPr>
        <w:t>.</w:t>
      </w:r>
    </w:p>
    <w:p w14:paraId="25F91341" w14:textId="77777777" w:rsidR="00623D4E" w:rsidRPr="00810E28" w:rsidRDefault="00623D4E" w:rsidP="00195C18">
      <w:pPr>
        <w:pStyle w:val="BodyText1"/>
        <w:tabs>
          <w:tab w:val="left" w:pos="993"/>
        </w:tabs>
        <w:ind w:firstLine="567"/>
        <w:rPr>
          <w:rFonts w:ascii="Arial" w:hAnsi="Arial" w:cs="Arial"/>
          <w:color w:val="000000"/>
          <w:sz w:val="22"/>
          <w:szCs w:val="22"/>
          <w:lang w:val="lt-LT"/>
        </w:rPr>
      </w:pPr>
    </w:p>
    <w:p w14:paraId="1F16C5DF" w14:textId="77777777" w:rsidR="00195C18" w:rsidRPr="00810E28" w:rsidRDefault="00195C18" w:rsidP="00195C18">
      <w:pPr>
        <w:pStyle w:val="BodyText1"/>
        <w:tabs>
          <w:tab w:val="left" w:pos="993"/>
        </w:tabs>
        <w:ind w:firstLine="567"/>
        <w:rPr>
          <w:rFonts w:ascii="Arial" w:hAnsi="Arial" w:cs="Arial"/>
          <w:color w:val="000000"/>
          <w:sz w:val="22"/>
          <w:szCs w:val="22"/>
          <w:lang w:val="lt-LT"/>
        </w:rPr>
      </w:pPr>
    </w:p>
    <w:p w14:paraId="47B1D0C1" w14:textId="77777777" w:rsidR="00195C18" w:rsidRPr="00810E28" w:rsidRDefault="00195C18" w:rsidP="00195C18">
      <w:pPr>
        <w:pStyle w:val="BodyText1"/>
        <w:tabs>
          <w:tab w:val="left" w:pos="993"/>
        </w:tabs>
        <w:ind w:firstLine="567"/>
        <w:rPr>
          <w:rFonts w:ascii="Arial" w:hAnsi="Arial" w:cs="Arial"/>
          <w:b/>
          <w:bCs/>
          <w:sz w:val="22"/>
          <w:szCs w:val="22"/>
          <w:lang w:val="lt-LT"/>
        </w:rPr>
      </w:pPr>
      <w:r w:rsidRPr="00810E28">
        <w:rPr>
          <w:rFonts w:ascii="Arial" w:hAnsi="Arial" w:cs="Arial"/>
          <w:b/>
          <w:bCs/>
          <w:color w:val="000000"/>
          <w:sz w:val="22"/>
          <w:szCs w:val="22"/>
          <w:lang w:val="lt-LT"/>
        </w:rPr>
        <w:t>PRIDEDAMA:</w:t>
      </w:r>
    </w:p>
    <w:p w14:paraId="0BA266AA" w14:textId="43DD6012" w:rsidR="00195C18" w:rsidRPr="00810E28" w:rsidRDefault="00195C18" w:rsidP="00195C18">
      <w:pPr>
        <w:widowControl w:val="0"/>
        <w:tabs>
          <w:tab w:val="left" w:pos="993"/>
        </w:tabs>
        <w:spacing w:after="0" w:line="240" w:lineRule="auto"/>
        <w:ind w:firstLine="567"/>
        <w:jc w:val="both"/>
        <w:rPr>
          <w:rFonts w:ascii="Arial" w:eastAsia="Calibri" w:hAnsi="Arial" w:cs="Arial"/>
          <w:iCs/>
        </w:rPr>
      </w:pPr>
      <w:permStart w:id="669656390" w:edGrp="everyone"/>
      <w:r w:rsidRPr="00810E28">
        <w:rPr>
          <w:rFonts w:ascii="Arial" w:eastAsia="Calibri" w:hAnsi="Arial" w:cs="Arial"/>
        </w:rPr>
        <w:t xml:space="preserve">1 priedas – </w:t>
      </w:r>
      <w:r w:rsidR="001B7C9F" w:rsidRPr="00810E28">
        <w:rPr>
          <w:rFonts w:ascii="Arial" w:eastAsia="Calibri" w:hAnsi="Arial" w:cs="Arial"/>
          <w:iCs/>
        </w:rPr>
        <w:t>Techninė specifikacija</w:t>
      </w:r>
      <w:r w:rsidR="00DC59D4" w:rsidRPr="00810E28">
        <w:rPr>
          <w:rFonts w:ascii="Arial" w:eastAsia="Calibri" w:hAnsi="Arial" w:cs="Arial"/>
          <w:iCs/>
        </w:rPr>
        <w:t xml:space="preserve"> su 1 priedu</w:t>
      </w:r>
      <w:r w:rsidR="00E253F9" w:rsidRPr="00810E28">
        <w:rPr>
          <w:rFonts w:ascii="Arial" w:eastAsia="Calibri" w:hAnsi="Arial" w:cs="Arial"/>
          <w:iCs/>
        </w:rPr>
        <w:t xml:space="preserve"> </w:t>
      </w:r>
      <w:r w:rsidR="00DC59D4" w:rsidRPr="00810E28">
        <w:rPr>
          <w:rFonts w:ascii="Arial" w:eastAsia="Calibri" w:hAnsi="Arial" w:cs="Arial"/>
          <w:iCs/>
        </w:rPr>
        <w:t>„</w:t>
      </w:r>
      <w:r w:rsidR="00E253F9" w:rsidRPr="00810E28">
        <w:rPr>
          <w:rFonts w:ascii="Arial" w:eastAsia="Calibri" w:hAnsi="Arial" w:cs="Arial"/>
          <w:iCs/>
        </w:rPr>
        <w:t>Matavimo priemonių patikros, kalibravimo grafikas 2025.10-2028.10 m. ir preliminarūs kiekiai“.</w:t>
      </w:r>
    </w:p>
    <w:p w14:paraId="46216B12" w14:textId="71B4E2DE" w:rsidR="00195C18" w:rsidRPr="00810E28" w:rsidRDefault="00505515" w:rsidP="00195C18">
      <w:pPr>
        <w:widowControl w:val="0"/>
        <w:tabs>
          <w:tab w:val="left" w:pos="993"/>
        </w:tabs>
        <w:spacing w:after="0" w:line="240" w:lineRule="auto"/>
        <w:ind w:firstLine="567"/>
        <w:jc w:val="both"/>
        <w:rPr>
          <w:rFonts w:ascii="Arial" w:eastAsia="Calibri" w:hAnsi="Arial" w:cs="Arial"/>
          <w:iCs/>
          <w:color w:val="4472C4" w:themeColor="accent1"/>
        </w:rPr>
      </w:pPr>
      <w:r w:rsidRPr="00810E28">
        <w:rPr>
          <w:rFonts w:ascii="Arial" w:eastAsia="Calibri" w:hAnsi="Arial" w:cs="Arial"/>
        </w:rPr>
        <w:t>2</w:t>
      </w:r>
      <w:r w:rsidR="00195C18" w:rsidRPr="00810E28">
        <w:rPr>
          <w:rFonts w:ascii="Arial" w:eastAsia="Calibri" w:hAnsi="Arial" w:cs="Arial"/>
        </w:rPr>
        <w:t xml:space="preserve"> </w:t>
      </w:r>
      <w:r w:rsidR="00195C18" w:rsidRPr="00810E28">
        <w:rPr>
          <w:rFonts w:ascii="Arial" w:eastAsia="Calibri" w:hAnsi="Arial" w:cs="Arial"/>
          <w:iCs/>
        </w:rPr>
        <w:t>priedas –</w:t>
      </w:r>
      <w:r w:rsidRPr="00810E28">
        <w:rPr>
          <w:rFonts w:ascii="Arial" w:eastAsia="Calibri" w:hAnsi="Arial" w:cs="Arial"/>
          <w:iCs/>
        </w:rPr>
        <w:t xml:space="preserve"> Kontaktiniai adresai pranešimams siųsti ir asmenys, atsakingi už sutarties vykdymą.</w:t>
      </w:r>
    </w:p>
    <w:p w14:paraId="0B156696" w14:textId="6754FBCA" w:rsidR="00195C18" w:rsidRPr="00810E28" w:rsidRDefault="00014028" w:rsidP="00195C18">
      <w:pPr>
        <w:widowControl w:val="0"/>
        <w:tabs>
          <w:tab w:val="left" w:pos="993"/>
        </w:tabs>
        <w:spacing w:after="0" w:line="240" w:lineRule="auto"/>
        <w:ind w:firstLine="567"/>
        <w:jc w:val="both"/>
        <w:rPr>
          <w:rFonts w:ascii="Arial" w:eastAsia="Calibri" w:hAnsi="Arial" w:cs="Arial"/>
          <w:i/>
        </w:rPr>
      </w:pPr>
      <w:r w:rsidRPr="00810E28">
        <w:rPr>
          <w:rFonts w:ascii="Arial" w:eastAsia="Calibri" w:hAnsi="Arial" w:cs="Arial"/>
        </w:rPr>
        <w:t>3</w:t>
      </w:r>
      <w:r w:rsidR="00195C18" w:rsidRPr="00810E28">
        <w:rPr>
          <w:rFonts w:ascii="Arial" w:eastAsia="Calibri" w:hAnsi="Arial" w:cs="Arial"/>
        </w:rPr>
        <w:t xml:space="preserve"> priedas –</w:t>
      </w:r>
      <w:r w:rsidR="00195C18" w:rsidRPr="00810E28">
        <w:rPr>
          <w:rFonts w:ascii="Arial" w:eastAsia="Calibri" w:hAnsi="Arial" w:cs="Arial"/>
          <w:i/>
        </w:rPr>
        <w:t xml:space="preserve"> </w:t>
      </w:r>
      <w:r w:rsidR="00195C18" w:rsidRPr="00810E28">
        <w:rPr>
          <w:rFonts w:ascii="Arial" w:eastAsia="Calibri" w:hAnsi="Arial" w:cs="Arial"/>
          <w:iCs/>
        </w:rPr>
        <w:t>Bendrosios sąlygos.</w:t>
      </w:r>
    </w:p>
    <w:p w14:paraId="58D4EB34" w14:textId="136FBE2C" w:rsidR="00262004" w:rsidRPr="00810E28" w:rsidRDefault="00262004" w:rsidP="00195C18">
      <w:pPr>
        <w:widowControl w:val="0"/>
        <w:tabs>
          <w:tab w:val="left" w:pos="993"/>
        </w:tabs>
        <w:spacing w:after="0" w:line="240" w:lineRule="auto"/>
        <w:ind w:firstLine="567"/>
        <w:jc w:val="both"/>
        <w:rPr>
          <w:rFonts w:ascii="Arial" w:eastAsia="Calibri" w:hAnsi="Arial" w:cs="Arial"/>
        </w:rPr>
      </w:pPr>
    </w:p>
    <w:p w14:paraId="035B0F86" w14:textId="403C77B3" w:rsidR="00195C18" w:rsidRPr="00810E28" w:rsidRDefault="00195C18" w:rsidP="00563847">
      <w:pPr>
        <w:widowControl w:val="0"/>
        <w:tabs>
          <w:tab w:val="left" w:pos="993"/>
        </w:tabs>
        <w:spacing w:after="0" w:line="240" w:lineRule="auto"/>
        <w:jc w:val="both"/>
        <w:rPr>
          <w:rFonts w:ascii="Arial" w:eastAsia="Calibri" w:hAnsi="Arial" w:cs="Arial"/>
        </w:rPr>
      </w:pPr>
    </w:p>
    <w:permEnd w:id="669656390"/>
    <w:p w14:paraId="785AABE9" w14:textId="77777777" w:rsidR="00E641B5" w:rsidRPr="00810E28" w:rsidRDefault="00E641B5" w:rsidP="00B62295">
      <w:pPr>
        <w:widowControl w:val="0"/>
        <w:spacing w:after="0" w:line="240" w:lineRule="auto"/>
        <w:ind w:firstLine="360"/>
        <w:jc w:val="both"/>
        <w:rPr>
          <w:rFonts w:ascii="Arial" w:hAnsi="Arial" w:cs="Arial"/>
          <w:b/>
        </w:rPr>
      </w:pPr>
    </w:p>
    <w:p w14:paraId="4981F29E" w14:textId="4FDA52FE" w:rsidR="00540279" w:rsidRPr="00810E28" w:rsidRDefault="000965AF" w:rsidP="00B62295">
      <w:pPr>
        <w:keepNext/>
        <w:spacing w:after="0" w:line="240" w:lineRule="auto"/>
        <w:ind w:firstLine="360"/>
        <w:jc w:val="center"/>
        <w:outlineLvl w:val="0"/>
        <w:rPr>
          <w:rFonts w:ascii="Arial" w:hAnsi="Arial" w:cs="Arial"/>
          <w:b/>
        </w:rPr>
      </w:pPr>
      <w:r w:rsidRPr="00810E28">
        <w:rPr>
          <w:rFonts w:ascii="Arial" w:hAnsi="Arial" w:cs="Arial"/>
          <w:b/>
        </w:rPr>
        <w:t>9</w:t>
      </w:r>
      <w:r w:rsidR="00B26941" w:rsidRPr="00810E28">
        <w:rPr>
          <w:rFonts w:ascii="Arial" w:hAnsi="Arial" w:cs="Arial"/>
          <w:b/>
        </w:rPr>
        <w:t>. ŠAL</w:t>
      </w:r>
      <w:r w:rsidR="00A57ECC" w:rsidRPr="00810E28">
        <w:rPr>
          <w:rFonts w:ascii="Arial" w:hAnsi="Arial" w:cs="Arial"/>
          <w:b/>
        </w:rPr>
        <w:t>YS</w:t>
      </w:r>
      <w:bookmarkEnd w:id="2"/>
      <w:bookmarkEnd w:id="3"/>
    </w:p>
    <w:tbl>
      <w:tblPr>
        <w:tblW w:w="9852" w:type="dxa"/>
        <w:tblLayout w:type="fixed"/>
        <w:tblLook w:val="0000" w:firstRow="0" w:lastRow="0" w:firstColumn="0" w:lastColumn="0" w:noHBand="0" w:noVBand="0"/>
      </w:tblPr>
      <w:tblGrid>
        <w:gridCol w:w="5670"/>
        <w:gridCol w:w="4182"/>
      </w:tblGrid>
      <w:tr w:rsidR="00FB0CAE" w:rsidRPr="00810E28" w14:paraId="376677DE" w14:textId="77777777" w:rsidTr="003348E2">
        <w:trPr>
          <w:trHeight w:val="316"/>
        </w:trPr>
        <w:tc>
          <w:tcPr>
            <w:tcW w:w="5670" w:type="dxa"/>
          </w:tcPr>
          <w:p w14:paraId="0433BDB5" w14:textId="69013B25" w:rsidR="00FB0CAE" w:rsidRPr="00810E28" w:rsidRDefault="001A7101" w:rsidP="003348E2">
            <w:pPr>
              <w:tabs>
                <w:tab w:val="left" w:pos="993"/>
                <w:tab w:val="left" w:pos="3060"/>
                <w:tab w:val="center" w:pos="4767"/>
                <w:tab w:val="right" w:pos="9638"/>
              </w:tabs>
              <w:suppressAutoHyphens/>
              <w:snapToGrid w:val="0"/>
              <w:spacing w:after="0" w:line="240" w:lineRule="auto"/>
              <w:ind w:firstLine="567"/>
              <w:rPr>
                <w:rFonts w:ascii="Arial" w:eastAsia="Times New Roman" w:hAnsi="Arial" w:cs="Arial"/>
                <w:b/>
                <w:bCs/>
                <w:iCs/>
                <w:lang w:eastAsia="ar-SA"/>
              </w:rPr>
            </w:pPr>
            <w:permStart w:id="2021617250" w:edGrp="everyone" w:colFirst="0" w:colLast="0"/>
            <w:permStart w:id="1361277147" w:edGrp="everyone" w:colFirst="1" w:colLast="1"/>
            <w:r w:rsidRPr="00810E28">
              <w:rPr>
                <w:rFonts w:ascii="Arial" w:eastAsia="Times New Roman" w:hAnsi="Arial" w:cs="Arial"/>
                <w:b/>
                <w:bCs/>
                <w:iCs/>
                <w:lang w:eastAsia="ar-SA"/>
              </w:rPr>
              <w:t>Užsakovas</w:t>
            </w:r>
          </w:p>
          <w:p w14:paraId="50017C3B" w14:textId="17BA33BE" w:rsidR="00FB0CAE" w:rsidRPr="00810E28" w:rsidRDefault="00FB0CAE" w:rsidP="003348E2">
            <w:pPr>
              <w:tabs>
                <w:tab w:val="left" w:pos="993"/>
                <w:tab w:val="left" w:pos="3060"/>
                <w:tab w:val="center" w:pos="4819"/>
                <w:tab w:val="right" w:pos="9638"/>
              </w:tabs>
              <w:suppressAutoHyphens/>
              <w:spacing w:after="0" w:line="240" w:lineRule="auto"/>
              <w:ind w:firstLine="567"/>
              <w:rPr>
                <w:rFonts w:ascii="Arial" w:eastAsia="Times New Roman" w:hAnsi="Arial" w:cs="Arial"/>
                <w:b/>
                <w:bCs/>
                <w:iCs/>
                <w:lang w:eastAsia="ar-SA"/>
              </w:rPr>
            </w:pPr>
            <w:r w:rsidRPr="00810E28">
              <w:rPr>
                <w:rFonts w:ascii="Arial" w:hAnsi="Arial" w:cs="Arial"/>
                <w:b/>
              </w:rPr>
              <w:t>A</w:t>
            </w:r>
            <w:r w:rsidR="001A7101" w:rsidRPr="00810E28">
              <w:rPr>
                <w:rFonts w:ascii="Arial" w:hAnsi="Arial" w:cs="Arial"/>
                <w:b/>
              </w:rPr>
              <w:t xml:space="preserve">B </w:t>
            </w:r>
            <w:r w:rsidR="009F58E5" w:rsidRPr="00810E28">
              <w:rPr>
                <w:rFonts w:ascii="Arial" w:hAnsi="Arial" w:cs="Arial"/>
                <w:b/>
              </w:rPr>
              <w:t>„Miesto gijos“</w:t>
            </w:r>
          </w:p>
          <w:p w14:paraId="6407B51B" w14:textId="0779EF25" w:rsidR="00FB0CAE" w:rsidRPr="00810E28" w:rsidRDefault="00FB0CAE" w:rsidP="003348E2">
            <w:pPr>
              <w:tabs>
                <w:tab w:val="left" w:pos="993"/>
                <w:tab w:val="left" w:pos="3060"/>
                <w:tab w:val="center" w:pos="4819"/>
                <w:tab w:val="right" w:pos="9638"/>
              </w:tabs>
              <w:suppressAutoHyphens/>
              <w:spacing w:after="0" w:line="240" w:lineRule="auto"/>
              <w:ind w:firstLine="567"/>
              <w:rPr>
                <w:rFonts w:ascii="Arial" w:eastAsia="Times New Roman" w:hAnsi="Arial" w:cs="Arial"/>
                <w:b/>
                <w:bCs/>
                <w:i/>
                <w:iCs/>
                <w:lang w:eastAsia="ar-SA"/>
              </w:rPr>
            </w:pPr>
          </w:p>
        </w:tc>
        <w:tc>
          <w:tcPr>
            <w:tcW w:w="4182" w:type="dxa"/>
          </w:tcPr>
          <w:p w14:paraId="16BBA633" w14:textId="2C11F763" w:rsidR="00FB0CAE" w:rsidRPr="00810E28" w:rsidRDefault="001A7101" w:rsidP="003348E2">
            <w:pPr>
              <w:tabs>
                <w:tab w:val="left" w:pos="993"/>
                <w:tab w:val="left" w:pos="3060"/>
                <w:tab w:val="center" w:pos="4819"/>
                <w:tab w:val="right" w:pos="9638"/>
              </w:tabs>
              <w:suppressAutoHyphens/>
              <w:snapToGrid w:val="0"/>
              <w:spacing w:after="0" w:line="240" w:lineRule="auto"/>
              <w:ind w:firstLine="567"/>
              <w:rPr>
                <w:rFonts w:ascii="Arial" w:eastAsia="Times New Roman" w:hAnsi="Arial" w:cs="Arial"/>
                <w:b/>
                <w:bCs/>
                <w:iCs/>
                <w:lang w:eastAsia="ar-SA"/>
              </w:rPr>
            </w:pPr>
            <w:r w:rsidRPr="00810E28">
              <w:rPr>
                <w:rFonts w:ascii="Arial" w:eastAsia="Times New Roman" w:hAnsi="Arial" w:cs="Arial"/>
                <w:b/>
                <w:bCs/>
                <w:iCs/>
                <w:lang w:eastAsia="ar-SA"/>
              </w:rPr>
              <w:t>Paslaugų teikėjas</w:t>
            </w:r>
          </w:p>
          <w:p w14:paraId="37E3C0C1" w14:textId="0B21A882" w:rsidR="00FB0CAE" w:rsidRPr="004D2691" w:rsidRDefault="002125DA" w:rsidP="002125DA">
            <w:pPr>
              <w:tabs>
                <w:tab w:val="left" w:pos="993"/>
                <w:tab w:val="left" w:pos="3060"/>
                <w:tab w:val="center" w:pos="4819"/>
                <w:tab w:val="right" w:pos="9638"/>
              </w:tabs>
              <w:suppressAutoHyphens/>
              <w:spacing w:after="0" w:line="240" w:lineRule="auto"/>
              <w:ind w:left="604" w:hanging="37"/>
              <w:rPr>
                <w:rFonts w:ascii="Arial" w:eastAsia="Times New Roman" w:hAnsi="Arial" w:cs="Arial"/>
                <w:b/>
                <w:iCs/>
                <w:lang w:eastAsia="ar-SA"/>
              </w:rPr>
            </w:pPr>
            <w:r>
              <w:rPr>
                <w:rFonts w:ascii="Arial" w:eastAsia="Times New Roman" w:hAnsi="Arial" w:cs="Arial"/>
                <w:b/>
                <w:iCs/>
                <w:lang w:eastAsia="ar-SA"/>
              </w:rPr>
              <w:t xml:space="preserve">VšĮ </w:t>
            </w:r>
            <w:r w:rsidR="004D2691" w:rsidRPr="004D2691">
              <w:rPr>
                <w:rFonts w:ascii="Arial" w:eastAsia="Times New Roman" w:hAnsi="Arial" w:cs="Arial"/>
                <w:b/>
                <w:iCs/>
                <w:lang w:eastAsia="ar-SA"/>
              </w:rPr>
              <w:t xml:space="preserve">Lietuvos energetikos </w:t>
            </w:r>
            <w:r>
              <w:rPr>
                <w:rFonts w:ascii="Arial" w:eastAsia="Times New Roman" w:hAnsi="Arial" w:cs="Arial"/>
                <w:b/>
                <w:iCs/>
                <w:lang w:eastAsia="ar-SA"/>
              </w:rPr>
              <w:t xml:space="preserve">   </w:t>
            </w:r>
            <w:r w:rsidR="004D2691" w:rsidRPr="004D2691">
              <w:rPr>
                <w:rFonts w:ascii="Arial" w:eastAsia="Times New Roman" w:hAnsi="Arial" w:cs="Arial"/>
                <w:b/>
                <w:iCs/>
                <w:lang w:eastAsia="ar-SA"/>
              </w:rPr>
              <w:t>institutas</w:t>
            </w:r>
          </w:p>
        </w:tc>
      </w:tr>
      <w:permEnd w:id="2021617250"/>
      <w:permEnd w:id="1361277147"/>
      <w:tr w:rsidR="00FB0CAE" w:rsidRPr="00810E28" w14:paraId="36E1CDA0" w14:textId="77777777" w:rsidTr="003348E2">
        <w:trPr>
          <w:trHeight w:val="105"/>
        </w:trPr>
        <w:tc>
          <w:tcPr>
            <w:tcW w:w="5670" w:type="dxa"/>
          </w:tcPr>
          <w:p w14:paraId="3EE6B705" w14:textId="77777777" w:rsidR="00FB0CAE" w:rsidRPr="00810E28" w:rsidRDefault="00FB0CAE" w:rsidP="003348E2">
            <w:pPr>
              <w:tabs>
                <w:tab w:val="left" w:pos="993"/>
                <w:tab w:val="left" w:pos="3060"/>
              </w:tabs>
              <w:suppressAutoHyphens/>
              <w:spacing w:after="0" w:line="240" w:lineRule="auto"/>
              <w:ind w:firstLine="567"/>
              <w:rPr>
                <w:rFonts w:ascii="Arial" w:eastAsia="Times New Roman" w:hAnsi="Arial" w:cs="Arial"/>
                <w:bCs/>
                <w:iCs/>
                <w:lang w:eastAsia="ar-SA"/>
              </w:rPr>
            </w:pPr>
          </w:p>
        </w:tc>
        <w:tc>
          <w:tcPr>
            <w:tcW w:w="4182" w:type="dxa"/>
          </w:tcPr>
          <w:p w14:paraId="340820DF" w14:textId="77777777" w:rsidR="00FB0CAE" w:rsidRPr="00810E28" w:rsidRDefault="00FB0CAE" w:rsidP="003348E2">
            <w:pPr>
              <w:tabs>
                <w:tab w:val="left" w:pos="993"/>
              </w:tabs>
              <w:suppressAutoHyphens/>
              <w:spacing w:after="0" w:line="240" w:lineRule="auto"/>
              <w:ind w:firstLine="567"/>
              <w:rPr>
                <w:rFonts w:ascii="Arial" w:eastAsia="Calibri" w:hAnsi="Arial" w:cs="Arial"/>
                <w:lang w:eastAsia="ar-SA"/>
              </w:rPr>
            </w:pPr>
          </w:p>
        </w:tc>
      </w:tr>
      <w:tr w:rsidR="00FB0CAE" w:rsidRPr="00810E28" w14:paraId="3CA5E500" w14:textId="77777777" w:rsidTr="003348E2">
        <w:trPr>
          <w:trHeight w:val="25"/>
        </w:trPr>
        <w:tc>
          <w:tcPr>
            <w:tcW w:w="5670" w:type="dxa"/>
          </w:tcPr>
          <w:p w14:paraId="0F9A38F6" w14:textId="77777777" w:rsidR="00FB0CAE" w:rsidRPr="00810E28" w:rsidRDefault="00FB0CAE" w:rsidP="003348E2">
            <w:pPr>
              <w:tabs>
                <w:tab w:val="left" w:pos="993"/>
                <w:tab w:val="left" w:pos="3060"/>
              </w:tabs>
              <w:suppressAutoHyphens/>
              <w:spacing w:after="0" w:line="240" w:lineRule="auto"/>
              <w:ind w:firstLine="567"/>
              <w:rPr>
                <w:rFonts w:ascii="Arial" w:eastAsia="Times New Roman" w:hAnsi="Arial" w:cs="Arial"/>
                <w:bCs/>
                <w:iCs/>
                <w:lang w:eastAsia="ar-SA"/>
              </w:rPr>
            </w:pPr>
          </w:p>
        </w:tc>
        <w:tc>
          <w:tcPr>
            <w:tcW w:w="4182" w:type="dxa"/>
          </w:tcPr>
          <w:p w14:paraId="2A87F3EF" w14:textId="77777777" w:rsidR="00FB0CAE" w:rsidRPr="00810E28" w:rsidRDefault="00FB0CAE" w:rsidP="003348E2">
            <w:pPr>
              <w:tabs>
                <w:tab w:val="left" w:pos="993"/>
              </w:tabs>
              <w:suppressAutoHyphens/>
              <w:spacing w:after="0" w:line="240" w:lineRule="auto"/>
              <w:ind w:firstLine="567"/>
              <w:rPr>
                <w:rFonts w:ascii="Arial" w:eastAsia="Calibri" w:hAnsi="Arial" w:cs="Arial"/>
                <w:lang w:eastAsia="ar-SA"/>
              </w:rPr>
            </w:pPr>
          </w:p>
        </w:tc>
      </w:tr>
      <w:tr w:rsidR="00FB0CAE" w:rsidRPr="00810E28" w14:paraId="23F4D1A8" w14:textId="77777777" w:rsidTr="003348E2">
        <w:trPr>
          <w:trHeight w:val="40"/>
        </w:trPr>
        <w:tc>
          <w:tcPr>
            <w:tcW w:w="5670" w:type="dxa"/>
          </w:tcPr>
          <w:p w14:paraId="20CB66CE" w14:textId="77777777" w:rsidR="004D2691" w:rsidRDefault="004D2691" w:rsidP="003348E2">
            <w:pPr>
              <w:tabs>
                <w:tab w:val="left" w:pos="993"/>
                <w:tab w:val="left" w:pos="3060"/>
              </w:tabs>
              <w:suppressAutoHyphens/>
              <w:spacing w:after="0" w:line="240" w:lineRule="auto"/>
              <w:ind w:firstLine="567"/>
              <w:rPr>
                <w:rFonts w:ascii="Arial" w:eastAsia="Times New Roman" w:hAnsi="Arial" w:cs="Arial"/>
                <w:bCs/>
                <w:iCs/>
                <w:lang w:eastAsia="ar-SA"/>
              </w:rPr>
            </w:pPr>
            <w:r w:rsidRPr="004D2691">
              <w:rPr>
                <w:rFonts w:ascii="Arial" w:eastAsia="Times New Roman" w:hAnsi="Arial" w:cs="Arial"/>
                <w:bCs/>
                <w:iCs/>
                <w:lang w:eastAsia="ar-SA"/>
              </w:rPr>
              <w:t xml:space="preserve">Techninio aptarnavimo centro </w:t>
            </w:r>
          </w:p>
          <w:p w14:paraId="434F0E49" w14:textId="2A6563D8" w:rsidR="00FB0CAE" w:rsidRPr="00810E28" w:rsidRDefault="00FB0CAE" w:rsidP="003348E2">
            <w:pPr>
              <w:tabs>
                <w:tab w:val="left" w:pos="993"/>
                <w:tab w:val="left" w:pos="3060"/>
              </w:tabs>
              <w:suppressAutoHyphens/>
              <w:spacing w:after="0" w:line="240" w:lineRule="auto"/>
              <w:ind w:firstLine="567"/>
              <w:rPr>
                <w:rFonts w:ascii="Arial" w:eastAsia="Times New Roman" w:hAnsi="Arial" w:cs="Arial"/>
                <w:bCs/>
                <w:iCs/>
                <w:lang w:eastAsia="ar-SA"/>
              </w:rPr>
            </w:pPr>
          </w:p>
        </w:tc>
        <w:tc>
          <w:tcPr>
            <w:tcW w:w="4182" w:type="dxa"/>
          </w:tcPr>
          <w:p w14:paraId="4AE3E5D4" w14:textId="01375A52" w:rsidR="00FB0CAE" w:rsidRPr="00810E28" w:rsidRDefault="0074157A" w:rsidP="003348E2">
            <w:pPr>
              <w:tabs>
                <w:tab w:val="left" w:pos="993"/>
              </w:tabs>
              <w:suppressAutoHyphens/>
              <w:spacing w:after="0" w:line="240" w:lineRule="auto"/>
              <w:ind w:firstLine="567"/>
              <w:rPr>
                <w:rFonts w:ascii="Arial" w:eastAsia="Calibri" w:hAnsi="Arial" w:cs="Arial"/>
                <w:lang w:eastAsia="ar-SA"/>
              </w:rPr>
            </w:pPr>
            <w:r>
              <w:rPr>
                <w:rFonts w:ascii="Arial" w:eastAsia="Calibri" w:hAnsi="Arial" w:cs="Arial"/>
                <w:lang w:eastAsia="ar-SA"/>
              </w:rPr>
              <w:t xml:space="preserve">Direktorius </w:t>
            </w:r>
          </w:p>
        </w:tc>
      </w:tr>
      <w:tr w:rsidR="00FB0CAE" w:rsidRPr="00810E28" w14:paraId="3100E7BF" w14:textId="77777777" w:rsidTr="003348E2">
        <w:trPr>
          <w:trHeight w:val="68"/>
        </w:trPr>
        <w:tc>
          <w:tcPr>
            <w:tcW w:w="5670" w:type="dxa"/>
          </w:tcPr>
          <w:p w14:paraId="021BD321" w14:textId="77777777" w:rsidR="00FB0CAE" w:rsidRPr="00810E28" w:rsidRDefault="00FB0CAE" w:rsidP="003348E2">
            <w:pPr>
              <w:tabs>
                <w:tab w:val="left" w:pos="993"/>
                <w:tab w:val="left" w:pos="3060"/>
              </w:tabs>
              <w:suppressAutoHyphens/>
              <w:spacing w:after="0" w:line="240" w:lineRule="auto"/>
              <w:ind w:firstLine="567"/>
              <w:rPr>
                <w:rFonts w:ascii="Arial" w:eastAsia="Times New Roman" w:hAnsi="Arial" w:cs="Arial"/>
                <w:bCs/>
                <w:iCs/>
                <w:lang w:eastAsia="ar-SA"/>
              </w:rPr>
            </w:pPr>
          </w:p>
        </w:tc>
        <w:tc>
          <w:tcPr>
            <w:tcW w:w="4182" w:type="dxa"/>
          </w:tcPr>
          <w:p w14:paraId="007F5C34" w14:textId="77777777" w:rsidR="00FB0CAE" w:rsidRPr="00810E28" w:rsidRDefault="00FB0CAE" w:rsidP="003348E2">
            <w:pPr>
              <w:tabs>
                <w:tab w:val="left" w:pos="993"/>
              </w:tabs>
              <w:suppressAutoHyphens/>
              <w:spacing w:after="0" w:line="240" w:lineRule="auto"/>
              <w:ind w:firstLine="567"/>
              <w:rPr>
                <w:rFonts w:ascii="Arial" w:eastAsia="Calibri" w:hAnsi="Arial" w:cs="Arial"/>
                <w:lang w:eastAsia="ar-SA"/>
              </w:rPr>
            </w:pPr>
          </w:p>
        </w:tc>
      </w:tr>
    </w:tbl>
    <w:p w14:paraId="0822BD4D" w14:textId="77777777" w:rsidR="00FB0CAE" w:rsidRPr="00810E28" w:rsidRDefault="00FB0CAE" w:rsidP="00FB0CAE">
      <w:pPr>
        <w:tabs>
          <w:tab w:val="left" w:pos="993"/>
        </w:tabs>
        <w:spacing w:after="0" w:line="240" w:lineRule="auto"/>
        <w:ind w:firstLine="567"/>
        <w:jc w:val="both"/>
        <w:rPr>
          <w:rFonts w:ascii="Arial" w:eastAsia="Calibri" w:hAnsi="Arial" w:cs="Arial"/>
        </w:rPr>
      </w:pPr>
    </w:p>
    <w:p w14:paraId="436A0832" w14:textId="6232B003" w:rsidR="001B7C9F" w:rsidRPr="00810E28" w:rsidRDefault="001B7C9F">
      <w:pPr>
        <w:spacing w:after="0" w:line="240" w:lineRule="auto"/>
        <w:rPr>
          <w:rFonts w:ascii="Arial" w:eastAsia="Calibri" w:hAnsi="Arial" w:cs="Arial"/>
          <w:spacing w:val="-3"/>
        </w:rPr>
      </w:pPr>
      <w:r w:rsidRPr="00810E28">
        <w:rPr>
          <w:rFonts w:ascii="Arial" w:eastAsia="Calibri" w:hAnsi="Arial" w:cs="Arial"/>
          <w:spacing w:val="-3"/>
        </w:rPr>
        <w:br w:type="page"/>
      </w:r>
    </w:p>
    <w:p w14:paraId="28D44AD5" w14:textId="2C54308F" w:rsidR="001B7C9F" w:rsidRPr="00810E28" w:rsidRDefault="003450D8" w:rsidP="001B7C9F">
      <w:pPr>
        <w:pStyle w:val="Pagrindiniotekstotrauka"/>
        <w:spacing w:after="60"/>
        <w:jc w:val="right"/>
        <w:rPr>
          <w:rFonts w:ascii="Arial" w:hAnsi="Arial" w:cs="Arial"/>
          <w:bCs/>
          <w:sz w:val="22"/>
          <w:szCs w:val="22"/>
        </w:rPr>
      </w:pPr>
      <w:r w:rsidRPr="00810E28">
        <w:rPr>
          <w:rFonts w:ascii="Arial" w:hAnsi="Arial" w:cs="Arial"/>
          <w:bCs/>
          <w:sz w:val="22"/>
          <w:szCs w:val="22"/>
        </w:rPr>
        <w:t>2</w:t>
      </w:r>
      <w:r w:rsidR="001B7C9F" w:rsidRPr="00810E28">
        <w:rPr>
          <w:rFonts w:ascii="Arial" w:hAnsi="Arial" w:cs="Arial"/>
          <w:bCs/>
          <w:sz w:val="22"/>
          <w:szCs w:val="22"/>
        </w:rPr>
        <w:t xml:space="preserve"> priedas</w:t>
      </w:r>
    </w:p>
    <w:p w14:paraId="734789EB" w14:textId="77777777" w:rsidR="001B7C9F" w:rsidRPr="00810E28" w:rsidRDefault="001B7C9F" w:rsidP="001B7C9F">
      <w:pPr>
        <w:pStyle w:val="Pagrindiniotekstotrauka"/>
        <w:spacing w:after="60"/>
        <w:rPr>
          <w:rFonts w:ascii="Arial" w:hAnsi="Arial" w:cs="Arial"/>
          <w:b/>
          <w:sz w:val="22"/>
          <w:szCs w:val="22"/>
        </w:rPr>
      </w:pPr>
    </w:p>
    <w:p w14:paraId="1A82F396" w14:textId="69E82E64" w:rsidR="001B7C9F" w:rsidRPr="00810E28" w:rsidRDefault="001B7C9F" w:rsidP="001B7C9F">
      <w:pPr>
        <w:pStyle w:val="Sraopastraipa"/>
        <w:widowControl w:val="0"/>
        <w:shd w:val="clear" w:color="auto" w:fill="FFFFFF" w:themeFill="background1"/>
        <w:tabs>
          <w:tab w:val="left" w:pos="284"/>
          <w:tab w:val="left" w:pos="851"/>
        </w:tabs>
        <w:spacing w:after="0" w:line="240" w:lineRule="auto"/>
        <w:ind w:left="567"/>
        <w:jc w:val="center"/>
        <w:rPr>
          <w:rFonts w:ascii="Arial" w:eastAsia="Calibri" w:hAnsi="Arial" w:cs="Arial"/>
          <w:b/>
          <w:bCs/>
        </w:rPr>
      </w:pPr>
      <w:r w:rsidRPr="00810E28">
        <w:rPr>
          <w:rFonts w:ascii="Arial" w:hAnsi="Arial" w:cs="Arial"/>
          <w:b/>
          <w:bCs/>
        </w:rPr>
        <w:t>KONTAKTINIAI ADRESAI PRANEŠIMAMS SIŲSTI IR ASMENYS, ATSAKINGI UŽ SUTARTIES VYKDYMĄ</w:t>
      </w:r>
    </w:p>
    <w:p w14:paraId="2CC774AB" w14:textId="77777777" w:rsidR="001B7C9F" w:rsidRPr="00810E28" w:rsidRDefault="001B7C9F" w:rsidP="001B7C9F">
      <w:pPr>
        <w:pStyle w:val="Pagrindiniotekstotrauka"/>
        <w:spacing w:after="60"/>
        <w:rPr>
          <w:rFonts w:ascii="Arial" w:hAnsi="Arial" w:cs="Arial"/>
          <w:b/>
          <w:bCs/>
          <w:sz w:val="22"/>
          <w:szCs w:val="22"/>
        </w:rPr>
      </w:pPr>
    </w:p>
    <w:p w14:paraId="7AD3A048" w14:textId="77777777" w:rsidR="001B7C9F" w:rsidRPr="00810E28" w:rsidRDefault="001B7C9F" w:rsidP="001B7C9F">
      <w:pPr>
        <w:pStyle w:val="Pagrindiniotekstotrauka"/>
        <w:numPr>
          <w:ilvl w:val="0"/>
          <w:numId w:val="14"/>
        </w:numPr>
        <w:tabs>
          <w:tab w:val="left" w:pos="284"/>
        </w:tabs>
        <w:suppressAutoHyphens/>
        <w:autoSpaceDN w:val="0"/>
        <w:spacing w:after="60"/>
        <w:ind w:left="0" w:firstLine="0"/>
        <w:jc w:val="center"/>
        <w:textAlignment w:val="baseline"/>
        <w:rPr>
          <w:rFonts w:ascii="Arial" w:hAnsi="Arial" w:cs="Arial"/>
          <w:sz w:val="22"/>
          <w:szCs w:val="22"/>
        </w:rPr>
      </w:pPr>
      <w:r w:rsidRPr="00810E28">
        <w:rPr>
          <w:rFonts w:ascii="Arial" w:hAnsi="Arial" w:cs="Arial"/>
          <w:b/>
          <w:sz w:val="22"/>
          <w:szCs w:val="22"/>
        </w:rPr>
        <w:t>PRANEŠIMAI</w:t>
      </w:r>
    </w:p>
    <w:p w14:paraId="23B8D408" w14:textId="01CCAD2C" w:rsidR="001B7C9F" w:rsidRPr="00810E28" w:rsidRDefault="001B7C9F" w:rsidP="001B7C9F">
      <w:pPr>
        <w:pStyle w:val="Pagrindiniotekstotrauka"/>
        <w:numPr>
          <w:ilvl w:val="1"/>
          <w:numId w:val="14"/>
        </w:numPr>
        <w:tabs>
          <w:tab w:val="left" w:pos="426"/>
        </w:tabs>
        <w:spacing w:after="60"/>
        <w:ind w:left="0" w:firstLine="0"/>
        <w:rPr>
          <w:rFonts w:ascii="Arial" w:hAnsi="Arial" w:cs="Arial"/>
          <w:b/>
          <w:bCs/>
          <w:sz w:val="22"/>
          <w:szCs w:val="22"/>
        </w:rPr>
      </w:pPr>
      <w:r w:rsidRPr="00810E28">
        <w:rPr>
          <w:rFonts w:ascii="Arial" w:hAnsi="Arial" w:cs="Arial"/>
          <w:sz w:val="22"/>
          <w:szCs w:val="22"/>
        </w:rPr>
        <w:t xml:space="preserve">Pirkėjo kontaktiniai adresai pranešimams siųsti: adresas - Spaudos g. 6-1, 05132 Vilnius, elektroninis paštas – </w:t>
      </w:r>
      <w:hyperlink r:id="rId11" w:history="1">
        <w:r w:rsidR="007557DA" w:rsidRPr="00810E28">
          <w:rPr>
            <w:rStyle w:val="Hipersaitas"/>
            <w:rFonts w:ascii="Arial" w:hAnsi="Arial" w:cs="Arial"/>
            <w:sz w:val="22"/>
            <w:szCs w:val="22"/>
          </w:rPr>
          <w:t>info@miestogijos.lt</w:t>
        </w:r>
      </w:hyperlink>
      <w:r w:rsidRPr="004B793D">
        <w:rPr>
          <w:rFonts w:ascii="Arial" w:hAnsi="Arial" w:cs="Arial"/>
          <w:sz w:val="22"/>
          <w:szCs w:val="22"/>
        </w:rPr>
        <w:t>.</w:t>
      </w:r>
    </w:p>
    <w:p w14:paraId="04AB03B6" w14:textId="3F63C32F" w:rsidR="001B7C9F" w:rsidRPr="00810E28" w:rsidRDefault="001B7C9F" w:rsidP="001B7C9F">
      <w:pPr>
        <w:pStyle w:val="Pagrindiniotekstotrauka"/>
        <w:numPr>
          <w:ilvl w:val="1"/>
          <w:numId w:val="14"/>
        </w:numPr>
        <w:tabs>
          <w:tab w:val="left" w:pos="426"/>
        </w:tabs>
        <w:suppressAutoHyphens/>
        <w:autoSpaceDN w:val="0"/>
        <w:spacing w:after="60"/>
        <w:ind w:left="0" w:firstLine="0"/>
        <w:textAlignment w:val="baseline"/>
        <w:rPr>
          <w:rFonts w:ascii="Arial" w:hAnsi="Arial" w:cs="Arial"/>
          <w:sz w:val="22"/>
          <w:szCs w:val="22"/>
        </w:rPr>
      </w:pPr>
      <w:r w:rsidRPr="00810E28">
        <w:rPr>
          <w:rFonts w:ascii="Arial" w:hAnsi="Arial" w:cs="Arial"/>
          <w:sz w:val="22"/>
          <w:szCs w:val="22"/>
        </w:rPr>
        <w:t xml:space="preserve">Paslaugų teikėjo kontaktiniai adresai pranešimams siųsti: adresas </w:t>
      </w:r>
      <w:r w:rsidR="001638D7">
        <w:rPr>
          <w:rFonts w:ascii="Arial" w:hAnsi="Arial" w:cs="Arial"/>
          <w:sz w:val="22"/>
          <w:szCs w:val="22"/>
        </w:rPr>
        <w:t>–</w:t>
      </w:r>
      <w:r w:rsidRPr="00810E28">
        <w:rPr>
          <w:rFonts w:ascii="Arial" w:hAnsi="Arial" w:cs="Arial"/>
          <w:sz w:val="22"/>
          <w:szCs w:val="22"/>
        </w:rPr>
        <w:t xml:space="preserve"> </w:t>
      </w:r>
      <w:proofErr w:type="spellStart"/>
      <w:r w:rsidR="001638D7">
        <w:rPr>
          <w:rFonts w:ascii="Arial" w:hAnsi="Arial" w:cs="Arial"/>
          <w:sz w:val="22"/>
          <w:szCs w:val="22"/>
        </w:rPr>
        <w:t>Breslaujos</w:t>
      </w:r>
      <w:proofErr w:type="spellEnd"/>
      <w:r w:rsidR="001638D7">
        <w:rPr>
          <w:rFonts w:ascii="Arial" w:hAnsi="Arial" w:cs="Arial"/>
          <w:sz w:val="22"/>
          <w:szCs w:val="22"/>
        </w:rPr>
        <w:t xml:space="preserve"> g. 3, LT-44403, Kaunas</w:t>
      </w:r>
    </w:p>
    <w:p w14:paraId="2FBA1790" w14:textId="77777777" w:rsidR="001B7C9F" w:rsidRPr="00810E28" w:rsidRDefault="001B7C9F" w:rsidP="001B7C9F">
      <w:pPr>
        <w:pStyle w:val="Pagrindiniotekstotrauka"/>
        <w:tabs>
          <w:tab w:val="left" w:pos="426"/>
        </w:tabs>
        <w:spacing w:after="60"/>
        <w:ind w:left="1440"/>
        <w:rPr>
          <w:rFonts w:ascii="Arial" w:hAnsi="Arial" w:cs="Arial"/>
          <w:sz w:val="22"/>
          <w:szCs w:val="22"/>
        </w:rPr>
      </w:pPr>
    </w:p>
    <w:p w14:paraId="1126BCDE" w14:textId="77777777" w:rsidR="001B7C9F" w:rsidRPr="00810E28" w:rsidRDefault="001B7C9F" w:rsidP="001B7C9F">
      <w:pPr>
        <w:pStyle w:val="Pagrindiniotekstotrauka"/>
        <w:numPr>
          <w:ilvl w:val="0"/>
          <w:numId w:val="13"/>
        </w:numPr>
        <w:tabs>
          <w:tab w:val="left" w:pos="426"/>
        </w:tabs>
        <w:suppressAutoHyphens/>
        <w:autoSpaceDN w:val="0"/>
        <w:spacing w:after="60"/>
        <w:jc w:val="center"/>
        <w:textAlignment w:val="baseline"/>
        <w:rPr>
          <w:rFonts w:ascii="Arial" w:hAnsi="Arial" w:cs="Arial"/>
          <w:b/>
          <w:sz w:val="22"/>
          <w:szCs w:val="22"/>
        </w:rPr>
      </w:pPr>
      <w:r w:rsidRPr="00810E28">
        <w:rPr>
          <w:rFonts w:ascii="Arial" w:hAnsi="Arial" w:cs="Arial"/>
          <w:b/>
          <w:sz w:val="22"/>
          <w:szCs w:val="22"/>
        </w:rPr>
        <w:t>KONTAKTINIAI ASMENYS</w:t>
      </w:r>
    </w:p>
    <w:p w14:paraId="1628440D" w14:textId="4A7B65E5" w:rsidR="001B7C9F" w:rsidRPr="00810E28" w:rsidRDefault="001B7C9F" w:rsidP="001B7C9F">
      <w:pPr>
        <w:pStyle w:val="Pagrindiniotekstotrauka"/>
        <w:numPr>
          <w:ilvl w:val="1"/>
          <w:numId w:val="13"/>
        </w:numPr>
        <w:tabs>
          <w:tab w:val="left" w:pos="426"/>
        </w:tabs>
        <w:suppressAutoHyphens/>
        <w:autoSpaceDN w:val="0"/>
        <w:spacing w:after="60"/>
        <w:ind w:left="0" w:firstLine="0"/>
        <w:textAlignment w:val="baseline"/>
        <w:rPr>
          <w:rFonts w:ascii="Arial" w:hAnsi="Arial" w:cs="Arial"/>
          <w:b/>
          <w:bCs/>
          <w:sz w:val="22"/>
          <w:szCs w:val="22"/>
        </w:rPr>
      </w:pPr>
      <w:r w:rsidRPr="00810E28">
        <w:rPr>
          <w:rFonts w:ascii="Arial" w:hAnsi="Arial" w:cs="Arial"/>
          <w:sz w:val="22"/>
          <w:szCs w:val="22"/>
        </w:rPr>
        <w:t>Pirkėjo atstovų, kurie bus atsakingi už šios Sutarties vykdymą, kontaktai</w:t>
      </w:r>
      <w:r w:rsidR="001A467C" w:rsidRPr="001A467C">
        <w:rPr>
          <w:rFonts w:ascii="Arial" w:hAnsi="Arial" w:cs="Arial"/>
          <w:iCs/>
          <w:sz w:val="22"/>
          <w:szCs w:val="22"/>
        </w:rPr>
        <w:t xml:space="preserve"> Metrologijos komandos</w:t>
      </w:r>
      <w:r w:rsidR="001A467C" w:rsidRPr="001A467C">
        <w:rPr>
          <w:rFonts w:ascii="Arial" w:hAnsi="Arial" w:cs="Arial"/>
          <w:iCs/>
          <w:sz w:val="22"/>
          <w:szCs w:val="22"/>
          <w:lang w:val="en-US"/>
        </w:rPr>
        <w:t>.</w:t>
      </w:r>
    </w:p>
    <w:p w14:paraId="21C7716E" w14:textId="6D28FD54" w:rsidR="001B7C9F" w:rsidRPr="00810E28" w:rsidRDefault="001B7C9F" w:rsidP="001B7C9F">
      <w:pPr>
        <w:pStyle w:val="Pagrindiniotekstotrauka"/>
        <w:numPr>
          <w:ilvl w:val="1"/>
          <w:numId w:val="13"/>
        </w:numPr>
        <w:tabs>
          <w:tab w:val="left" w:pos="426"/>
        </w:tabs>
        <w:suppressAutoHyphens/>
        <w:autoSpaceDN w:val="0"/>
        <w:spacing w:after="60"/>
        <w:ind w:left="0" w:firstLine="0"/>
        <w:textAlignment w:val="baseline"/>
        <w:rPr>
          <w:rFonts w:ascii="Arial" w:hAnsi="Arial" w:cs="Arial"/>
          <w:b/>
          <w:bCs/>
          <w:sz w:val="22"/>
          <w:szCs w:val="22"/>
        </w:rPr>
      </w:pPr>
      <w:r w:rsidRPr="00810E28">
        <w:rPr>
          <w:rFonts w:ascii="Arial" w:hAnsi="Arial" w:cs="Arial"/>
          <w:sz w:val="22"/>
          <w:szCs w:val="22"/>
        </w:rPr>
        <w:t>Paslaugų teikėjo atstovų  kurie bus atsakingi už šios Sutarties vykdymą, kontaktai:</w:t>
      </w:r>
      <w:r w:rsidR="0074157A">
        <w:rPr>
          <w:rFonts w:ascii="Arial" w:hAnsi="Arial" w:cs="Arial"/>
          <w:sz w:val="22"/>
          <w:szCs w:val="22"/>
        </w:rPr>
        <w:t xml:space="preserve"> </w:t>
      </w:r>
      <w:r w:rsidR="005E66D0">
        <w:rPr>
          <w:rFonts w:ascii="Arial" w:hAnsi="Arial" w:cs="Arial"/>
          <w:sz w:val="22"/>
          <w:szCs w:val="22"/>
        </w:rPr>
        <w:t>Šiluminių įrengi</w:t>
      </w:r>
      <w:r w:rsidR="00167070">
        <w:rPr>
          <w:rFonts w:ascii="Arial" w:hAnsi="Arial" w:cs="Arial"/>
          <w:sz w:val="22"/>
          <w:szCs w:val="22"/>
        </w:rPr>
        <w:t xml:space="preserve">mų tyrimo ir bandymo laboratorijos </w:t>
      </w:r>
    </w:p>
    <w:p w14:paraId="4D974AB7" w14:textId="127F31E0" w:rsidR="00536E83" w:rsidRPr="00810E28" w:rsidRDefault="001B7C9F" w:rsidP="00563847">
      <w:pPr>
        <w:pStyle w:val="Sraopastraipa"/>
        <w:numPr>
          <w:ilvl w:val="1"/>
          <w:numId w:val="13"/>
        </w:numPr>
        <w:spacing w:after="0" w:line="240" w:lineRule="auto"/>
        <w:ind w:left="426" w:hanging="426"/>
        <w:rPr>
          <w:rFonts w:ascii="Arial" w:eastAsia="Calibri" w:hAnsi="Arial" w:cs="Arial"/>
          <w:spacing w:val="-3"/>
        </w:rPr>
      </w:pPr>
      <w:r w:rsidRPr="00810E28">
        <w:rPr>
          <w:rFonts w:ascii="Arial" w:hAnsi="Arial" w:cs="Arial"/>
        </w:rPr>
        <w:t>Už Sutarties paviešinimą atsakinga</w:t>
      </w:r>
      <w:r w:rsidR="00563847" w:rsidRPr="00810E28">
        <w:rPr>
          <w:rFonts w:ascii="Arial" w:hAnsi="Arial" w:cs="Arial"/>
        </w:rPr>
        <w:t xml:space="preserve"> Tiekimo grandinės komandos projektų koordinatorė.</w:t>
      </w:r>
    </w:p>
    <w:sectPr w:rsidR="00536E83" w:rsidRPr="00810E28" w:rsidSect="00D756E4">
      <w:headerReference w:type="default" r:id="rId12"/>
      <w:footerReference w:type="default" r:id="rId13"/>
      <w:footerReference w:type="first" r:id="rId14"/>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3A42C" w14:textId="77777777" w:rsidR="0063049D" w:rsidRDefault="0063049D">
      <w:pPr>
        <w:spacing w:after="0" w:line="240" w:lineRule="auto"/>
      </w:pPr>
      <w:r>
        <w:separator/>
      </w:r>
    </w:p>
  </w:endnote>
  <w:endnote w:type="continuationSeparator" w:id="0">
    <w:p w14:paraId="584A9A78" w14:textId="77777777" w:rsidR="0063049D" w:rsidRDefault="0063049D">
      <w:pPr>
        <w:spacing w:after="0" w:line="240" w:lineRule="auto"/>
      </w:pPr>
      <w:r>
        <w:continuationSeparator/>
      </w:r>
    </w:p>
  </w:endnote>
  <w:endnote w:type="continuationNotice" w:id="1">
    <w:p w14:paraId="56E5CB77" w14:textId="77777777" w:rsidR="0063049D" w:rsidRDefault="006304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6E0E2" w14:textId="77777777" w:rsidR="008E512E" w:rsidRDefault="008E512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4D41C" w14:textId="77777777" w:rsidR="00870F76" w:rsidRDefault="00870F7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CEEE7" w14:textId="77777777" w:rsidR="0063049D" w:rsidRDefault="0063049D">
      <w:pPr>
        <w:spacing w:after="0" w:line="240" w:lineRule="auto"/>
      </w:pPr>
      <w:r>
        <w:separator/>
      </w:r>
    </w:p>
  </w:footnote>
  <w:footnote w:type="continuationSeparator" w:id="0">
    <w:p w14:paraId="563E2FE6" w14:textId="77777777" w:rsidR="0063049D" w:rsidRDefault="0063049D">
      <w:pPr>
        <w:spacing w:after="0" w:line="240" w:lineRule="auto"/>
      </w:pPr>
      <w:r>
        <w:continuationSeparator/>
      </w:r>
    </w:p>
  </w:footnote>
  <w:footnote w:type="continuationNotice" w:id="1">
    <w:p w14:paraId="351702FD" w14:textId="77777777" w:rsidR="0063049D" w:rsidRDefault="006304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90AB0" w14:textId="1DB16703" w:rsidR="00870F76" w:rsidRDefault="00870F76">
    <w:pPr>
      <w:pStyle w:val="Antrats"/>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2D112BEE"/>
    <w:multiLevelType w:val="multilevel"/>
    <w:tmpl w:val="A6D25A12"/>
    <w:lvl w:ilvl="0">
      <w:start w:val="1"/>
      <w:numFmt w:val="decimal"/>
      <w:lvlText w:val="%1."/>
      <w:lvlJc w:val="left"/>
      <w:pPr>
        <w:ind w:left="1080" w:hanging="360"/>
      </w:pPr>
    </w:lvl>
    <w:lvl w:ilvl="1">
      <w:start w:val="1"/>
      <w:numFmt w:val="lowerLetter"/>
      <w:lvlText w:val="%2."/>
      <w:lvlJc w:val="left"/>
      <w:pPr>
        <w:ind w:left="1800" w:hanging="360"/>
      </w:pPr>
      <w:rPr>
        <w:b w:val="0"/>
        <w:bCs w:val="0"/>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8"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0"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78484508">
    <w:abstractNumId w:val="4"/>
  </w:num>
  <w:num w:numId="2" w16cid:durableId="240064493">
    <w:abstractNumId w:val="1"/>
  </w:num>
  <w:num w:numId="3" w16cid:durableId="139034255">
    <w:abstractNumId w:val="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1137770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05784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169127">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01089986">
    <w:abstractNumId w:val="5"/>
  </w:num>
  <w:num w:numId="8" w16cid:durableId="739405183">
    <w:abstractNumId w:val="8"/>
  </w:num>
  <w:num w:numId="9" w16cid:durableId="3576603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72745896">
    <w:abstractNumId w:val="12"/>
  </w:num>
  <w:num w:numId="11" w16cid:durableId="1748191237">
    <w:abstractNumId w:val="7"/>
  </w:num>
  <w:num w:numId="12" w16cid:durableId="1822622035">
    <w:abstractNumId w:val="6"/>
  </w:num>
  <w:num w:numId="13" w16cid:durableId="1734738761">
    <w:abstractNumId w:val="3"/>
  </w:num>
  <w:num w:numId="14" w16cid:durableId="2113895414">
    <w:abstractNumId w:val="3"/>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mutė Ivanauskienė">
    <w15:presenceInfo w15:providerId="AD" w15:userId="S::rivanauskiene@miestogijos.lt::ebcc41c4-017b-4450-b445-7039b739ae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proofState w:spelling="clean"/>
  <w:trackRevisions/>
  <w:documentProtection w:edit="readOnly" w:enforcement="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324F"/>
    <w:rsid w:val="00004827"/>
    <w:rsid w:val="00004838"/>
    <w:rsid w:val="00004E02"/>
    <w:rsid w:val="00007263"/>
    <w:rsid w:val="00013EAB"/>
    <w:rsid w:val="00014028"/>
    <w:rsid w:val="00024863"/>
    <w:rsid w:val="00030B53"/>
    <w:rsid w:val="000358F3"/>
    <w:rsid w:val="000359BE"/>
    <w:rsid w:val="00040EB3"/>
    <w:rsid w:val="00057811"/>
    <w:rsid w:val="00061FFA"/>
    <w:rsid w:val="00070789"/>
    <w:rsid w:val="00071704"/>
    <w:rsid w:val="00073D05"/>
    <w:rsid w:val="00076E20"/>
    <w:rsid w:val="000801D4"/>
    <w:rsid w:val="00080AA2"/>
    <w:rsid w:val="00081CF7"/>
    <w:rsid w:val="00094A14"/>
    <w:rsid w:val="00094F9D"/>
    <w:rsid w:val="000965AF"/>
    <w:rsid w:val="000A005E"/>
    <w:rsid w:val="000A22B4"/>
    <w:rsid w:val="000A7B4D"/>
    <w:rsid w:val="000B133C"/>
    <w:rsid w:val="000B31F4"/>
    <w:rsid w:val="000B46AF"/>
    <w:rsid w:val="000B6884"/>
    <w:rsid w:val="000B7F88"/>
    <w:rsid w:val="000C6125"/>
    <w:rsid w:val="000C7E2A"/>
    <w:rsid w:val="000D059C"/>
    <w:rsid w:val="000D2FD3"/>
    <w:rsid w:val="000D3FCA"/>
    <w:rsid w:val="000D4C67"/>
    <w:rsid w:val="000E06C7"/>
    <w:rsid w:val="000E4FED"/>
    <w:rsid w:val="000E5E2F"/>
    <w:rsid w:val="000F0DFD"/>
    <w:rsid w:val="000F22A4"/>
    <w:rsid w:val="000F361E"/>
    <w:rsid w:val="000F59DC"/>
    <w:rsid w:val="00113463"/>
    <w:rsid w:val="001134CC"/>
    <w:rsid w:val="00120947"/>
    <w:rsid w:val="00124735"/>
    <w:rsid w:val="00130E05"/>
    <w:rsid w:val="00133B0E"/>
    <w:rsid w:val="00136947"/>
    <w:rsid w:val="00140EC1"/>
    <w:rsid w:val="00142033"/>
    <w:rsid w:val="001438A1"/>
    <w:rsid w:val="00145263"/>
    <w:rsid w:val="00154FE5"/>
    <w:rsid w:val="00162C29"/>
    <w:rsid w:val="001638D7"/>
    <w:rsid w:val="00167070"/>
    <w:rsid w:val="0017246D"/>
    <w:rsid w:val="00175159"/>
    <w:rsid w:val="00175E04"/>
    <w:rsid w:val="00175E26"/>
    <w:rsid w:val="00176F80"/>
    <w:rsid w:val="00186DC9"/>
    <w:rsid w:val="00190C7B"/>
    <w:rsid w:val="001942C9"/>
    <w:rsid w:val="00195C18"/>
    <w:rsid w:val="00197C69"/>
    <w:rsid w:val="001A2B9B"/>
    <w:rsid w:val="001A2C1C"/>
    <w:rsid w:val="001A467C"/>
    <w:rsid w:val="001A6315"/>
    <w:rsid w:val="001A7101"/>
    <w:rsid w:val="001B1E22"/>
    <w:rsid w:val="001B41EE"/>
    <w:rsid w:val="001B7C9F"/>
    <w:rsid w:val="001C1C5D"/>
    <w:rsid w:val="001D218C"/>
    <w:rsid w:val="001D4361"/>
    <w:rsid w:val="001D6E22"/>
    <w:rsid w:val="001D76A6"/>
    <w:rsid w:val="001E0D77"/>
    <w:rsid w:val="001E1C3C"/>
    <w:rsid w:val="001E6957"/>
    <w:rsid w:val="00200BD2"/>
    <w:rsid w:val="002041B6"/>
    <w:rsid w:val="00206949"/>
    <w:rsid w:val="0020796D"/>
    <w:rsid w:val="002125DA"/>
    <w:rsid w:val="0021538F"/>
    <w:rsid w:val="00215595"/>
    <w:rsid w:val="00215874"/>
    <w:rsid w:val="00223F2B"/>
    <w:rsid w:val="00230DB2"/>
    <w:rsid w:val="002314BF"/>
    <w:rsid w:val="002328A4"/>
    <w:rsid w:val="00232B10"/>
    <w:rsid w:val="00237EAC"/>
    <w:rsid w:val="00240A7F"/>
    <w:rsid w:val="00240C30"/>
    <w:rsid w:val="00243362"/>
    <w:rsid w:val="00250379"/>
    <w:rsid w:val="00253CD9"/>
    <w:rsid w:val="0025758E"/>
    <w:rsid w:val="00262004"/>
    <w:rsid w:val="00262DD7"/>
    <w:rsid w:val="00265971"/>
    <w:rsid w:val="00265A5F"/>
    <w:rsid w:val="00271123"/>
    <w:rsid w:val="002712D5"/>
    <w:rsid w:val="0027567B"/>
    <w:rsid w:val="002762BB"/>
    <w:rsid w:val="00277979"/>
    <w:rsid w:val="0028155A"/>
    <w:rsid w:val="0028500D"/>
    <w:rsid w:val="002920EB"/>
    <w:rsid w:val="002949DF"/>
    <w:rsid w:val="00295646"/>
    <w:rsid w:val="002A1027"/>
    <w:rsid w:val="002A27F7"/>
    <w:rsid w:val="002A3AFC"/>
    <w:rsid w:val="002B06F6"/>
    <w:rsid w:val="002B3543"/>
    <w:rsid w:val="002B4359"/>
    <w:rsid w:val="002B4FB1"/>
    <w:rsid w:val="002B7525"/>
    <w:rsid w:val="002C28B5"/>
    <w:rsid w:val="002C2F08"/>
    <w:rsid w:val="002D1E91"/>
    <w:rsid w:val="002D32EA"/>
    <w:rsid w:val="002D6DF6"/>
    <w:rsid w:val="002D6E96"/>
    <w:rsid w:val="002D7BE3"/>
    <w:rsid w:val="002E0030"/>
    <w:rsid w:val="002F3BD8"/>
    <w:rsid w:val="002F4062"/>
    <w:rsid w:val="002F6A8B"/>
    <w:rsid w:val="00310FA0"/>
    <w:rsid w:val="00317F08"/>
    <w:rsid w:val="00320895"/>
    <w:rsid w:val="0032759D"/>
    <w:rsid w:val="00331C5F"/>
    <w:rsid w:val="00341B81"/>
    <w:rsid w:val="00342C12"/>
    <w:rsid w:val="00343A38"/>
    <w:rsid w:val="00344088"/>
    <w:rsid w:val="003450D8"/>
    <w:rsid w:val="00346DBE"/>
    <w:rsid w:val="00353456"/>
    <w:rsid w:val="003579A4"/>
    <w:rsid w:val="0037165E"/>
    <w:rsid w:val="00372791"/>
    <w:rsid w:val="00376F76"/>
    <w:rsid w:val="00394452"/>
    <w:rsid w:val="003A4F0B"/>
    <w:rsid w:val="003A6684"/>
    <w:rsid w:val="003B3448"/>
    <w:rsid w:val="003B3C1E"/>
    <w:rsid w:val="003B6837"/>
    <w:rsid w:val="003B6F95"/>
    <w:rsid w:val="003C1F56"/>
    <w:rsid w:val="003C2CFF"/>
    <w:rsid w:val="003C4504"/>
    <w:rsid w:val="003C6AE4"/>
    <w:rsid w:val="003D4B2D"/>
    <w:rsid w:val="003E0720"/>
    <w:rsid w:val="003E2985"/>
    <w:rsid w:val="003E35CC"/>
    <w:rsid w:val="003E5C80"/>
    <w:rsid w:val="003E6023"/>
    <w:rsid w:val="003F0A43"/>
    <w:rsid w:val="003F5ACC"/>
    <w:rsid w:val="004011DF"/>
    <w:rsid w:val="0040641A"/>
    <w:rsid w:val="00407701"/>
    <w:rsid w:val="0041096A"/>
    <w:rsid w:val="00412D22"/>
    <w:rsid w:val="00413739"/>
    <w:rsid w:val="0041452D"/>
    <w:rsid w:val="0041558D"/>
    <w:rsid w:val="00415A22"/>
    <w:rsid w:val="004239D1"/>
    <w:rsid w:val="00423ACD"/>
    <w:rsid w:val="00424D23"/>
    <w:rsid w:val="004313AB"/>
    <w:rsid w:val="00440A85"/>
    <w:rsid w:val="00470F56"/>
    <w:rsid w:val="00477D0B"/>
    <w:rsid w:val="00482BF8"/>
    <w:rsid w:val="004844E4"/>
    <w:rsid w:val="00492BAD"/>
    <w:rsid w:val="0049363E"/>
    <w:rsid w:val="00494576"/>
    <w:rsid w:val="0049726E"/>
    <w:rsid w:val="00497C8F"/>
    <w:rsid w:val="004A4409"/>
    <w:rsid w:val="004A7DAC"/>
    <w:rsid w:val="004B2269"/>
    <w:rsid w:val="004B2D8F"/>
    <w:rsid w:val="004B5DA8"/>
    <w:rsid w:val="004B793D"/>
    <w:rsid w:val="004C374C"/>
    <w:rsid w:val="004D02D2"/>
    <w:rsid w:val="004D2691"/>
    <w:rsid w:val="004D2DE4"/>
    <w:rsid w:val="004D4DB3"/>
    <w:rsid w:val="004D58B3"/>
    <w:rsid w:val="004E0028"/>
    <w:rsid w:val="004E16A8"/>
    <w:rsid w:val="004E32F5"/>
    <w:rsid w:val="004E5040"/>
    <w:rsid w:val="004E6006"/>
    <w:rsid w:val="004F0715"/>
    <w:rsid w:val="004F2160"/>
    <w:rsid w:val="004F2517"/>
    <w:rsid w:val="004F480B"/>
    <w:rsid w:val="004F795B"/>
    <w:rsid w:val="00501989"/>
    <w:rsid w:val="0050205A"/>
    <w:rsid w:val="00505515"/>
    <w:rsid w:val="005066CE"/>
    <w:rsid w:val="005075A8"/>
    <w:rsid w:val="00510C4D"/>
    <w:rsid w:val="00510F8B"/>
    <w:rsid w:val="00512C82"/>
    <w:rsid w:val="005138D3"/>
    <w:rsid w:val="00520708"/>
    <w:rsid w:val="005208D1"/>
    <w:rsid w:val="00532E58"/>
    <w:rsid w:val="005338F1"/>
    <w:rsid w:val="00536E83"/>
    <w:rsid w:val="00540279"/>
    <w:rsid w:val="005410BE"/>
    <w:rsid w:val="00543761"/>
    <w:rsid w:val="00546898"/>
    <w:rsid w:val="00551856"/>
    <w:rsid w:val="00551B95"/>
    <w:rsid w:val="0055432C"/>
    <w:rsid w:val="0056225E"/>
    <w:rsid w:val="00563847"/>
    <w:rsid w:val="005647A1"/>
    <w:rsid w:val="00574C62"/>
    <w:rsid w:val="005773BF"/>
    <w:rsid w:val="00577609"/>
    <w:rsid w:val="0058139E"/>
    <w:rsid w:val="005945B5"/>
    <w:rsid w:val="005A02CE"/>
    <w:rsid w:val="005A4E9C"/>
    <w:rsid w:val="005B04FC"/>
    <w:rsid w:val="005B06DE"/>
    <w:rsid w:val="005B2B13"/>
    <w:rsid w:val="005B35B4"/>
    <w:rsid w:val="005B79B8"/>
    <w:rsid w:val="005C1F1D"/>
    <w:rsid w:val="005C6F32"/>
    <w:rsid w:val="005C7541"/>
    <w:rsid w:val="005D01BD"/>
    <w:rsid w:val="005D197A"/>
    <w:rsid w:val="005D70AA"/>
    <w:rsid w:val="005E279E"/>
    <w:rsid w:val="005E66D0"/>
    <w:rsid w:val="005E779E"/>
    <w:rsid w:val="005E7EB4"/>
    <w:rsid w:val="00601BBE"/>
    <w:rsid w:val="00601E97"/>
    <w:rsid w:val="00603AAB"/>
    <w:rsid w:val="00607682"/>
    <w:rsid w:val="00610804"/>
    <w:rsid w:val="00611549"/>
    <w:rsid w:val="00623D4E"/>
    <w:rsid w:val="0062636D"/>
    <w:rsid w:val="0063049D"/>
    <w:rsid w:val="006322F5"/>
    <w:rsid w:val="00634F8E"/>
    <w:rsid w:val="0064071F"/>
    <w:rsid w:val="0064249C"/>
    <w:rsid w:val="00646210"/>
    <w:rsid w:val="00646E30"/>
    <w:rsid w:val="006516EE"/>
    <w:rsid w:val="0065184D"/>
    <w:rsid w:val="0065308B"/>
    <w:rsid w:val="00653841"/>
    <w:rsid w:val="00653B4F"/>
    <w:rsid w:val="00654260"/>
    <w:rsid w:val="0065526D"/>
    <w:rsid w:val="006578E3"/>
    <w:rsid w:val="006708BC"/>
    <w:rsid w:val="0068411B"/>
    <w:rsid w:val="006878A6"/>
    <w:rsid w:val="00695AA0"/>
    <w:rsid w:val="006A1890"/>
    <w:rsid w:val="006A34D8"/>
    <w:rsid w:val="006A3D95"/>
    <w:rsid w:val="006A4109"/>
    <w:rsid w:val="006A5062"/>
    <w:rsid w:val="006A5A5F"/>
    <w:rsid w:val="006A71AF"/>
    <w:rsid w:val="006A78D4"/>
    <w:rsid w:val="006B1B2A"/>
    <w:rsid w:val="006B240C"/>
    <w:rsid w:val="006B3FBE"/>
    <w:rsid w:val="006B6184"/>
    <w:rsid w:val="006B64B2"/>
    <w:rsid w:val="006B7504"/>
    <w:rsid w:val="006B77CA"/>
    <w:rsid w:val="006C1226"/>
    <w:rsid w:val="006C5975"/>
    <w:rsid w:val="006D3943"/>
    <w:rsid w:val="006D3D8F"/>
    <w:rsid w:val="006D7BD7"/>
    <w:rsid w:val="006E02DD"/>
    <w:rsid w:val="006E3F56"/>
    <w:rsid w:val="006E5064"/>
    <w:rsid w:val="006E6AEF"/>
    <w:rsid w:val="006F1913"/>
    <w:rsid w:val="006F413C"/>
    <w:rsid w:val="006F7C67"/>
    <w:rsid w:val="007005FE"/>
    <w:rsid w:val="00703E62"/>
    <w:rsid w:val="00707AD9"/>
    <w:rsid w:val="00712F60"/>
    <w:rsid w:val="00731071"/>
    <w:rsid w:val="0073267C"/>
    <w:rsid w:val="007347CA"/>
    <w:rsid w:val="0074157A"/>
    <w:rsid w:val="007557DA"/>
    <w:rsid w:val="00762803"/>
    <w:rsid w:val="00763D15"/>
    <w:rsid w:val="00771328"/>
    <w:rsid w:val="00771FD2"/>
    <w:rsid w:val="00772FB9"/>
    <w:rsid w:val="00774587"/>
    <w:rsid w:val="00786A57"/>
    <w:rsid w:val="00792C14"/>
    <w:rsid w:val="0079708D"/>
    <w:rsid w:val="007A1FF6"/>
    <w:rsid w:val="007A42DB"/>
    <w:rsid w:val="007A6A57"/>
    <w:rsid w:val="007B0D15"/>
    <w:rsid w:val="007B1EBD"/>
    <w:rsid w:val="007C1CBC"/>
    <w:rsid w:val="007D53C1"/>
    <w:rsid w:val="007D57B8"/>
    <w:rsid w:val="007D6854"/>
    <w:rsid w:val="007F2F46"/>
    <w:rsid w:val="007F6810"/>
    <w:rsid w:val="00800749"/>
    <w:rsid w:val="008073DC"/>
    <w:rsid w:val="00810DB3"/>
    <w:rsid w:val="00810E28"/>
    <w:rsid w:val="00814CD0"/>
    <w:rsid w:val="008156CB"/>
    <w:rsid w:val="00826F8D"/>
    <w:rsid w:val="00830E69"/>
    <w:rsid w:val="00834026"/>
    <w:rsid w:val="00835B47"/>
    <w:rsid w:val="00840555"/>
    <w:rsid w:val="008407E0"/>
    <w:rsid w:val="00841A3C"/>
    <w:rsid w:val="0084621B"/>
    <w:rsid w:val="0084653A"/>
    <w:rsid w:val="008467E3"/>
    <w:rsid w:val="00852305"/>
    <w:rsid w:val="0085318C"/>
    <w:rsid w:val="00855E4A"/>
    <w:rsid w:val="00856866"/>
    <w:rsid w:val="00857CD9"/>
    <w:rsid w:val="00863F74"/>
    <w:rsid w:val="00870C2A"/>
    <w:rsid w:val="00870F76"/>
    <w:rsid w:val="008719F7"/>
    <w:rsid w:val="00872D23"/>
    <w:rsid w:val="00876144"/>
    <w:rsid w:val="00880429"/>
    <w:rsid w:val="0088156B"/>
    <w:rsid w:val="0088156F"/>
    <w:rsid w:val="008838D6"/>
    <w:rsid w:val="008874E5"/>
    <w:rsid w:val="008972D6"/>
    <w:rsid w:val="008A05A9"/>
    <w:rsid w:val="008A0C67"/>
    <w:rsid w:val="008A28CA"/>
    <w:rsid w:val="008B66C4"/>
    <w:rsid w:val="008B7525"/>
    <w:rsid w:val="008C2C6F"/>
    <w:rsid w:val="008C73A9"/>
    <w:rsid w:val="008D0C84"/>
    <w:rsid w:val="008D67F3"/>
    <w:rsid w:val="008E3470"/>
    <w:rsid w:val="008E512E"/>
    <w:rsid w:val="00903F3A"/>
    <w:rsid w:val="009048B2"/>
    <w:rsid w:val="00907498"/>
    <w:rsid w:val="00910464"/>
    <w:rsid w:val="0091684B"/>
    <w:rsid w:val="009174E1"/>
    <w:rsid w:val="00921DCF"/>
    <w:rsid w:val="009251EB"/>
    <w:rsid w:val="00927E60"/>
    <w:rsid w:val="009333FD"/>
    <w:rsid w:val="00933CFF"/>
    <w:rsid w:val="00937D1B"/>
    <w:rsid w:val="00940533"/>
    <w:rsid w:val="00941412"/>
    <w:rsid w:val="00946A9B"/>
    <w:rsid w:val="00947077"/>
    <w:rsid w:val="00957DAE"/>
    <w:rsid w:val="009602CB"/>
    <w:rsid w:val="00965736"/>
    <w:rsid w:val="009728CC"/>
    <w:rsid w:val="009738B7"/>
    <w:rsid w:val="0097569E"/>
    <w:rsid w:val="00976E72"/>
    <w:rsid w:val="00981E29"/>
    <w:rsid w:val="00986412"/>
    <w:rsid w:val="00986758"/>
    <w:rsid w:val="00991E56"/>
    <w:rsid w:val="009B193C"/>
    <w:rsid w:val="009B36A9"/>
    <w:rsid w:val="009B634C"/>
    <w:rsid w:val="009C01DF"/>
    <w:rsid w:val="009F58E5"/>
    <w:rsid w:val="00A04524"/>
    <w:rsid w:val="00A05A0B"/>
    <w:rsid w:val="00A06134"/>
    <w:rsid w:val="00A07EBC"/>
    <w:rsid w:val="00A14DB3"/>
    <w:rsid w:val="00A17606"/>
    <w:rsid w:val="00A2145B"/>
    <w:rsid w:val="00A26BAA"/>
    <w:rsid w:val="00A27A5B"/>
    <w:rsid w:val="00A32358"/>
    <w:rsid w:val="00A32389"/>
    <w:rsid w:val="00A35923"/>
    <w:rsid w:val="00A41865"/>
    <w:rsid w:val="00A4312B"/>
    <w:rsid w:val="00A4625C"/>
    <w:rsid w:val="00A51650"/>
    <w:rsid w:val="00A52A64"/>
    <w:rsid w:val="00A52B27"/>
    <w:rsid w:val="00A5574A"/>
    <w:rsid w:val="00A57ECC"/>
    <w:rsid w:val="00A60710"/>
    <w:rsid w:val="00A66D9E"/>
    <w:rsid w:val="00A73D8F"/>
    <w:rsid w:val="00A74345"/>
    <w:rsid w:val="00A76152"/>
    <w:rsid w:val="00A81285"/>
    <w:rsid w:val="00A82F7A"/>
    <w:rsid w:val="00A86D1A"/>
    <w:rsid w:val="00A971A9"/>
    <w:rsid w:val="00AA34D5"/>
    <w:rsid w:val="00AA7138"/>
    <w:rsid w:val="00AA7369"/>
    <w:rsid w:val="00AB26D1"/>
    <w:rsid w:val="00AB392B"/>
    <w:rsid w:val="00AD180A"/>
    <w:rsid w:val="00AD4ED4"/>
    <w:rsid w:val="00AD69BC"/>
    <w:rsid w:val="00AE1CCA"/>
    <w:rsid w:val="00AE3F8B"/>
    <w:rsid w:val="00AF15CA"/>
    <w:rsid w:val="00AF2BAA"/>
    <w:rsid w:val="00B02E64"/>
    <w:rsid w:val="00B13564"/>
    <w:rsid w:val="00B135D6"/>
    <w:rsid w:val="00B2185A"/>
    <w:rsid w:val="00B21DA7"/>
    <w:rsid w:val="00B249DF"/>
    <w:rsid w:val="00B256E3"/>
    <w:rsid w:val="00B26941"/>
    <w:rsid w:val="00B411E5"/>
    <w:rsid w:val="00B4247E"/>
    <w:rsid w:val="00B46117"/>
    <w:rsid w:val="00B5060C"/>
    <w:rsid w:val="00B54E87"/>
    <w:rsid w:val="00B57C9E"/>
    <w:rsid w:val="00B60AD2"/>
    <w:rsid w:val="00B62295"/>
    <w:rsid w:val="00B65EDD"/>
    <w:rsid w:val="00B67511"/>
    <w:rsid w:val="00B75962"/>
    <w:rsid w:val="00B7719D"/>
    <w:rsid w:val="00B8041A"/>
    <w:rsid w:val="00B83C8D"/>
    <w:rsid w:val="00B93114"/>
    <w:rsid w:val="00B93795"/>
    <w:rsid w:val="00B9710E"/>
    <w:rsid w:val="00BA3863"/>
    <w:rsid w:val="00BA5C0D"/>
    <w:rsid w:val="00BB2BCB"/>
    <w:rsid w:val="00BB43BB"/>
    <w:rsid w:val="00BC4813"/>
    <w:rsid w:val="00BD089B"/>
    <w:rsid w:val="00BD60C4"/>
    <w:rsid w:val="00BE08B9"/>
    <w:rsid w:val="00BE3540"/>
    <w:rsid w:val="00BE3F1C"/>
    <w:rsid w:val="00BE5573"/>
    <w:rsid w:val="00BE6626"/>
    <w:rsid w:val="00BF1F2E"/>
    <w:rsid w:val="00BF291E"/>
    <w:rsid w:val="00BF3C7C"/>
    <w:rsid w:val="00BF551D"/>
    <w:rsid w:val="00C00236"/>
    <w:rsid w:val="00C011DE"/>
    <w:rsid w:val="00C061C6"/>
    <w:rsid w:val="00C06C51"/>
    <w:rsid w:val="00C13B7C"/>
    <w:rsid w:val="00C153BE"/>
    <w:rsid w:val="00C16738"/>
    <w:rsid w:val="00C238F4"/>
    <w:rsid w:val="00C2728E"/>
    <w:rsid w:val="00C4029F"/>
    <w:rsid w:val="00C425A2"/>
    <w:rsid w:val="00C42C74"/>
    <w:rsid w:val="00C55287"/>
    <w:rsid w:val="00C55B1F"/>
    <w:rsid w:val="00C6080F"/>
    <w:rsid w:val="00C65AC0"/>
    <w:rsid w:val="00C65F96"/>
    <w:rsid w:val="00C75F6C"/>
    <w:rsid w:val="00C76C14"/>
    <w:rsid w:val="00C81BCA"/>
    <w:rsid w:val="00C850C1"/>
    <w:rsid w:val="00C8630F"/>
    <w:rsid w:val="00C87284"/>
    <w:rsid w:val="00C9074C"/>
    <w:rsid w:val="00C90CA2"/>
    <w:rsid w:val="00C95551"/>
    <w:rsid w:val="00C95936"/>
    <w:rsid w:val="00CA10C3"/>
    <w:rsid w:val="00CA4ABB"/>
    <w:rsid w:val="00CA5CF1"/>
    <w:rsid w:val="00CB2578"/>
    <w:rsid w:val="00CB3AB1"/>
    <w:rsid w:val="00CC69C3"/>
    <w:rsid w:val="00CD036A"/>
    <w:rsid w:val="00CD1EEE"/>
    <w:rsid w:val="00CD33F7"/>
    <w:rsid w:val="00CD3B37"/>
    <w:rsid w:val="00CD7824"/>
    <w:rsid w:val="00CE1F22"/>
    <w:rsid w:val="00CE2E90"/>
    <w:rsid w:val="00CE2F7A"/>
    <w:rsid w:val="00CE7CDD"/>
    <w:rsid w:val="00D013A8"/>
    <w:rsid w:val="00D023A8"/>
    <w:rsid w:val="00D034FD"/>
    <w:rsid w:val="00D04DD9"/>
    <w:rsid w:val="00D10579"/>
    <w:rsid w:val="00D269B9"/>
    <w:rsid w:val="00D3086C"/>
    <w:rsid w:val="00D30E32"/>
    <w:rsid w:val="00D32E9F"/>
    <w:rsid w:val="00D32F8A"/>
    <w:rsid w:val="00D33415"/>
    <w:rsid w:val="00D33C8B"/>
    <w:rsid w:val="00D357E4"/>
    <w:rsid w:val="00D45BEE"/>
    <w:rsid w:val="00D55050"/>
    <w:rsid w:val="00D56FB1"/>
    <w:rsid w:val="00D640F4"/>
    <w:rsid w:val="00D66DBE"/>
    <w:rsid w:val="00D72C5B"/>
    <w:rsid w:val="00D732B7"/>
    <w:rsid w:val="00D7529A"/>
    <w:rsid w:val="00D756E4"/>
    <w:rsid w:val="00D759CA"/>
    <w:rsid w:val="00D810F2"/>
    <w:rsid w:val="00D8299D"/>
    <w:rsid w:val="00D82F6F"/>
    <w:rsid w:val="00D83663"/>
    <w:rsid w:val="00D837B8"/>
    <w:rsid w:val="00D83EA3"/>
    <w:rsid w:val="00D84D45"/>
    <w:rsid w:val="00D87F61"/>
    <w:rsid w:val="00D92D4A"/>
    <w:rsid w:val="00D93AC0"/>
    <w:rsid w:val="00D942A6"/>
    <w:rsid w:val="00D957DB"/>
    <w:rsid w:val="00DA0612"/>
    <w:rsid w:val="00DA2CD1"/>
    <w:rsid w:val="00DA352A"/>
    <w:rsid w:val="00DA4175"/>
    <w:rsid w:val="00DA65C3"/>
    <w:rsid w:val="00DB0F92"/>
    <w:rsid w:val="00DB10AD"/>
    <w:rsid w:val="00DB5C18"/>
    <w:rsid w:val="00DB7F06"/>
    <w:rsid w:val="00DC34DE"/>
    <w:rsid w:val="00DC36A1"/>
    <w:rsid w:val="00DC4C94"/>
    <w:rsid w:val="00DC565C"/>
    <w:rsid w:val="00DC59D4"/>
    <w:rsid w:val="00DD1F4C"/>
    <w:rsid w:val="00DD6916"/>
    <w:rsid w:val="00DE01C9"/>
    <w:rsid w:val="00DF73B8"/>
    <w:rsid w:val="00E045AC"/>
    <w:rsid w:val="00E077C6"/>
    <w:rsid w:val="00E104AF"/>
    <w:rsid w:val="00E10516"/>
    <w:rsid w:val="00E2086E"/>
    <w:rsid w:val="00E234DC"/>
    <w:rsid w:val="00E23541"/>
    <w:rsid w:val="00E24477"/>
    <w:rsid w:val="00E253F9"/>
    <w:rsid w:val="00E25B26"/>
    <w:rsid w:val="00E277BD"/>
    <w:rsid w:val="00E27A77"/>
    <w:rsid w:val="00E31D44"/>
    <w:rsid w:val="00E34964"/>
    <w:rsid w:val="00E435CB"/>
    <w:rsid w:val="00E4376D"/>
    <w:rsid w:val="00E572DA"/>
    <w:rsid w:val="00E57760"/>
    <w:rsid w:val="00E60DA3"/>
    <w:rsid w:val="00E61223"/>
    <w:rsid w:val="00E641B5"/>
    <w:rsid w:val="00E70F03"/>
    <w:rsid w:val="00E729F4"/>
    <w:rsid w:val="00E73B8D"/>
    <w:rsid w:val="00E743B5"/>
    <w:rsid w:val="00E769C1"/>
    <w:rsid w:val="00E87476"/>
    <w:rsid w:val="00E97F68"/>
    <w:rsid w:val="00EA0906"/>
    <w:rsid w:val="00EA0D78"/>
    <w:rsid w:val="00EA0E8A"/>
    <w:rsid w:val="00EA43E3"/>
    <w:rsid w:val="00EA6B4C"/>
    <w:rsid w:val="00EA7175"/>
    <w:rsid w:val="00EB1BE1"/>
    <w:rsid w:val="00EB3250"/>
    <w:rsid w:val="00EC2626"/>
    <w:rsid w:val="00EC7BF9"/>
    <w:rsid w:val="00ED2BB4"/>
    <w:rsid w:val="00ED670C"/>
    <w:rsid w:val="00EE176F"/>
    <w:rsid w:val="00EE31C5"/>
    <w:rsid w:val="00EE5CD9"/>
    <w:rsid w:val="00EF2192"/>
    <w:rsid w:val="00EF2E4D"/>
    <w:rsid w:val="00EF4E7C"/>
    <w:rsid w:val="00F00B77"/>
    <w:rsid w:val="00F01D0D"/>
    <w:rsid w:val="00F07809"/>
    <w:rsid w:val="00F07BA7"/>
    <w:rsid w:val="00F10068"/>
    <w:rsid w:val="00F118CC"/>
    <w:rsid w:val="00F143FD"/>
    <w:rsid w:val="00F147EA"/>
    <w:rsid w:val="00F469DB"/>
    <w:rsid w:val="00F52820"/>
    <w:rsid w:val="00F5495B"/>
    <w:rsid w:val="00F5527B"/>
    <w:rsid w:val="00F61750"/>
    <w:rsid w:val="00F61C2B"/>
    <w:rsid w:val="00F63A04"/>
    <w:rsid w:val="00F66D60"/>
    <w:rsid w:val="00F71785"/>
    <w:rsid w:val="00F721C4"/>
    <w:rsid w:val="00F73B60"/>
    <w:rsid w:val="00F73F87"/>
    <w:rsid w:val="00F75986"/>
    <w:rsid w:val="00F81252"/>
    <w:rsid w:val="00F9091B"/>
    <w:rsid w:val="00F915FA"/>
    <w:rsid w:val="00F97753"/>
    <w:rsid w:val="00FA0B72"/>
    <w:rsid w:val="00FA2A17"/>
    <w:rsid w:val="00FA2D3D"/>
    <w:rsid w:val="00FB0002"/>
    <w:rsid w:val="00FB0CAE"/>
    <w:rsid w:val="00FB14F4"/>
    <w:rsid w:val="00FB1CDA"/>
    <w:rsid w:val="00FB3AB9"/>
    <w:rsid w:val="00FB4104"/>
    <w:rsid w:val="00FB5B32"/>
    <w:rsid w:val="00FB7119"/>
    <w:rsid w:val="00FC0095"/>
    <w:rsid w:val="00FD5715"/>
    <w:rsid w:val="00FE094F"/>
    <w:rsid w:val="00FE23B5"/>
    <w:rsid w:val="00FE3892"/>
    <w:rsid w:val="00FE7986"/>
    <w:rsid w:val="00FF37CA"/>
    <w:rsid w:val="00FF3C32"/>
    <w:rsid w:val="00FF5087"/>
    <w:rsid w:val="00FF6435"/>
    <w:rsid w:val="00FF776A"/>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nhideWhenUsed/>
    <w:rsid w:val="008E512E"/>
    <w:rPr>
      <w:sz w:val="16"/>
      <w:szCs w:val="16"/>
    </w:rPr>
  </w:style>
  <w:style w:type="paragraph" w:styleId="Komentarotekstas">
    <w:name w:val="annotation text"/>
    <w:basedOn w:val="prastasis"/>
    <w:link w:val="KomentarotekstasDiagrama"/>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SĄRAŠAS"/>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546898"/>
  </w:style>
  <w:style w:type="character" w:styleId="Hipersaitas">
    <w:name w:val="Hyperlink"/>
    <w:uiPriority w:val="99"/>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paragraph" w:styleId="Pataisymai">
    <w:name w:val="Revision"/>
    <w:hidden/>
    <w:uiPriority w:val="99"/>
    <w:semiHidden/>
    <w:rsid w:val="00FB4104"/>
    <w:rPr>
      <w:rFonts w:asciiTheme="minorHAnsi" w:eastAsiaTheme="minorHAnsi" w:hAnsiTheme="minorHAnsi" w:cstheme="minorBidi"/>
      <w:sz w:val="22"/>
      <w:szCs w:val="22"/>
      <w:lang w:eastAsia="en-US"/>
    </w:rPr>
  </w:style>
  <w:style w:type="character" w:styleId="Neapdorotaspaminjimas">
    <w:name w:val="Unresolved Mention"/>
    <w:basedOn w:val="Numatytasispastraiposriftas"/>
    <w:uiPriority w:val="99"/>
    <w:semiHidden/>
    <w:unhideWhenUsed/>
    <w:rsid w:val="009F58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832179308">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miestogijos.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c.lt/verslui-partneriams-tiekejams-ir-rangovams/" TargetMode="External"/><Relationship Id="rId4" Type="http://schemas.openxmlformats.org/officeDocument/2006/relationships/settings" Target="settings.xml"/><Relationship Id="rId9" Type="http://schemas.openxmlformats.org/officeDocument/2006/relationships/hyperlink" Target="http://www.stat.gov.l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462C6-8948-40F7-812C-6464FF87C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Pages>
  <Words>1406</Words>
  <Characters>10264</Characters>
  <Application>Microsoft Office Word</Application>
  <DocSecurity>0</DocSecurity>
  <Lines>238</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11549</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Ramutė Ivanauskienė</cp:lastModifiedBy>
  <cp:revision>101</cp:revision>
  <dcterms:created xsi:type="dcterms:W3CDTF">2025-01-16T12:49:00Z</dcterms:created>
  <dcterms:modified xsi:type="dcterms:W3CDTF">2025-10-31T10:00:00Z</dcterms:modified>
</cp:coreProperties>
</file>